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84" w:lineRule="exact"/>
        <w:rPr>
          <w:rFonts w:hint="eastAsia" w:ascii="黑体" w:eastAsia="黑体"/>
          <w:b w:val="0"/>
          <w:bCs/>
          <w:color w:val="000000"/>
          <w:sz w:val="28"/>
          <w:szCs w:val="28"/>
        </w:rPr>
      </w:pPr>
      <w:r>
        <w:rPr>
          <w:rFonts w:hint="eastAsia" w:ascii="黑体" w:eastAsia="黑体"/>
          <w:b w:val="0"/>
          <w:bCs/>
          <w:color w:val="000000"/>
          <w:sz w:val="28"/>
          <w:szCs w:val="28"/>
        </w:rPr>
        <w:t>附件4</w:t>
      </w:r>
    </w:p>
    <w:p>
      <w:pPr>
        <w:spacing w:line="384" w:lineRule="exact"/>
        <w:ind w:firstLine="1446" w:firstLineChars="400"/>
        <w:rPr>
          <w:rFonts w:hint="eastAsia" w:eastAsia="黑体"/>
          <w:b/>
          <w:color w:val="000000"/>
          <w:sz w:val="36"/>
        </w:rPr>
      </w:pPr>
    </w:p>
    <w:p>
      <w:pPr>
        <w:spacing w:line="384" w:lineRule="exact"/>
        <w:jc w:val="center"/>
        <w:rPr>
          <w:rFonts w:hint="eastAsia" w:ascii="华文中宋" w:hAnsi="华文中宋" w:eastAsia="华文中宋"/>
          <w:b/>
          <w:spacing w:val="-4"/>
          <w:sz w:val="36"/>
        </w:rPr>
      </w:pPr>
      <w:r>
        <w:rPr>
          <w:rFonts w:hint="eastAsia" w:ascii="华文中宋" w:hAnsi="华文中宋" w:eastAsia="华文中宋"/>
          <w:b/>
          <w:spacing w:val="-4"/>
          <w:sz w:val="36"/>
          <w:lang w:val="en-US" w:eastAsia="zh-CN"/>
        </w:rPr>
        <w:t>广东省建筑材料行业协会</w:t>
      </w:r>
      <w:r>
        <w:rPr>
          <w:rFonts w:hint="eastAsia" w:ascii="华文中宋" w:hAnsi="华文中宋" w:eastAsia="华文中宋"/>
          <w:b/>
          <w:spacing w:val="-4"/>
          <w:sz w:val="36"/>
        </w:rPr>
        <w:t>科学技术奖</w:t>
      </w:r>
    </w:p>
    <w:p>
      <w:pPr>
        <w:spacing w:line="384" w:lineRule="exact"/>
        <w:jc w:val="center"/>
        <w:rPr>
          <w:rFonts w:hint="eastAsia" w:ascii="华文中宋" w:hAnsi="华文中宋" w:eastAsia="华文中宋"/>
          <w:b/>
          <w:sz w:val="36"/>
        </w:rPr>
      </w:pPr>
      <w:r>
        <w:rPr>
          <w:rFonts w:hint="eastAsia" w:ascii="华文中宋" w:hAnsi="华文中宋" w:eastAsia="华文中宋"/>
          <w:b/>
          <w:sz w:val="36"/>
          <w:lang w:val="en-US" w:eastAsia="zh-CN"/>
        </w:rPr>
        <w:t>科技公益</w:t>
      </w:r>
      <w:r>
        <w:rPr>
          <w:rFonts w:hint="eastAsia" w:ascii="华文中宋" w:hAnsi="华文中宋" w:eastAsia="华文中宋"/>
          <w:b/>
          <w:sz w:val="36"/>
        </w:rPr>
        <w:t>奖</w:t>
      </w:r>
      <w:r>
        <w:rPr>
          <w:rFonts w:hint="eastAsia" w:ascii="华文中宋" w:hAnsi="华文中宋" w:eastAsia="华文中宋"/>
          <w:b/>
          <w:sz w:val="36"/>
          <w:lang w:eastAsia="zh-CN"/>
        </w:rPr>
        <w:t>申报</w:t>
      </w:r>
      <w:r>
        <w:rPr>
          <w:rFonts w:hint="eastAsia" w:ascii="华文中宋" w:hAnsi="华文中宋" w:eastAsia="华文中宋"/>
          <w:b/>
          <w:sz w:val="36"/>
        </w:rPr>
        <w:t>书</w:t>
      </w:r>
    </w:p>
    <w:p>
      <w:pPr>
        <w:spacing w:line="384" w:lineRule="exact"/>
        <w:jc w:val="center"/>
        <w:rPr>
          <w:rFonts w:hint="eastAsia" w:ascii="宋体" w:hAnsi="宋体"/>
          <w:color w:val="000000"/>
          <w:sz w:val="28"/>
        </w:rPr>
      </w:pPr>
      <w:r>
        <w:rPr>
          <w:rFonts w:hint="eastAsia" w:ascii="宋体" w:hAnsi="宋体"/>
          <w:color w:val="000000"/>
          <w:sz w:val="28"/>
        </w:rPr>
        <w:t>（ 202</w:t>
      </w:r>
      <w:r>
        <w:rPr>
          <w:rFonts w:hint="eastAsia" w:ascii="宋体" w:hAnsi="宋体"/>
          <w:color w:val="000000"/>
          <w:sz w:val="28"/>
          <w:lang w:val="en-US" w:eastAsia="zh-CN"/>
        </w:rPr>
        <w:t>4</w:t>
      </w:r>
      <w:bookmarkStart w:id="0" w:name="_GoBack"/>
      <w:bookmarkEnd w:id="0"/>
      <w:r>
        <w:rPr>
          <w:rFonts w:hint="eastAsia" w:ascii="宋体" w:hAnsi="宋体"/>
          <w:color w:val="000000"/>
          <w:sz w:val="28"/>
        </w:rPr>
        <w:t>年度 ）</w:t>
      </w:r>
    </w:p>
    <w:p>
      <w:pPr>
        <w:spacing w:line="384" w:lineRule="exact"/>
        <w:rPr>
          <w:rFonts w:hint="eastAsia"/>
          <w:color w:val="000000"/>
          <w:sz w:val="28"/>
        </w:rPr>
      </w:pPr>
    </w:p>
    <w:p>
      <w:pPr>
        <w:spacing w:after="240" w:line="384" w:lineRule="exact"/>
        <w:jc w:val="center"/>
        <w:rPr>
          <w:rFonts w:hint="eastAsia" w:eastAsia="黑体"/>
          <w:b/>
          <w:color w:val="000000"/>
          <w:sz w:val="32"/>
        </w:rPr>
      </w:pPr>
      <w:r>
        <w:rPr>
          <w:rFonts w:hint="eastAsia" w:eastAsia="黑体"/>
          <w:b/>
          <w:color w:val="000000"/>
          <w:sz w:val="32"/>
        </w:rPr>
        <w:t>一、项目基本情况</w:t>
      </w:r>
    </w:p>
    <w:p>
      <w:pPr>
        <w:spacing w:after="240" w:line="384" w:lineRule="exact"/>
        <w:rPr>
          <w:rFonts w:ascii="宋体" w:hAnsi="宋体"/>
          <w:b/>
          <w:color w:val="000000"/>
          <w:sz w:val="28"/>
        </w:rPr>
      </w:pPr>
      <w:r>
        <w:rPr>
          <w:rFonts w:hint="eastAsia" w:ascii="宋体" w:hAnsi="宋体"/>
          <w:b/>
          <w:color w:val="000000"/>
          <w:sz w:val="28"/>
        </w:rPr>
        <w:t xml:space="preserve">   专业评审组：                           编号：</w:t>
      </w:r>
    </w:p>
    <w:tbl>
      <w:tblPr>
        <w:tblStyle w:val="9"/>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5"/>
        <w:gridCol w:w="75"/>
        <w:gridCol w:w="540"/>
        <w:gridCol w:w="3375"/>
        <w:gridCol w:w="105"/>
        <w:gridCol w:w="420"/>
        <w:gridCol w:w="525"/>
        <w:gridCol w:w="525"/>
        <w:gridCol w:w="630"/>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0" w:hRule="atLeast"/>
          <w:jc w:val="center"/>
        </w:trPr>
        <w:tc>
          <w:tcPr>
            <w:tcW w:w="1260" w:type="dxa"/>
            <w:gridSpan w:val="2"/>
            <w:vMerge w:val="restart"/>
            <w:noWrap w:val="0"/>
            <w:vAlign w:val="center"/>
          </w:tcPr>
          <w:p>
            <w:pPr>
              <w:jc w:val="center"/>
              <w:rPr>
                <w:rFonts w:hint="eastAsia"/>
                <w:sz w:val="24"/>
              </w:rPr>
            </w:pPr>
            <w:r>
              <w:rPr>
                <w:rFonts w:hint="eastAsia"/>
                <w:sz w:val="24"/>
              </w:rPr>
              <w:t>项目名称</w:t>
            </w:r>
          </w:p>
        </w:tc>
        <w:tc>
          <w:tcPr>
            <w:tcW w:w="540" w:type="dxa"/>
            <w:noWrap w:val="0"/>
            <w:vAlign w:val="center"/>
          </w:tcPr>
          <w:p>
            <w:pPr>
              <w:jc w:val="center"/>
              <w:rPr>
                <w:rFonts w:hint="eastAsia"/>
                <w:sz w:val="24"/>
              </w:rPr>
            </w:pPr>
            <w:r>
              <w:rPr>
                <w:rFonts w:hint="eastAsia"/>
                <w:sz w:val="24"/>
              </w:rPr>
              <w:t>中文</w:t>
            </w:r>
          </w:p>
        </w:tc>
        <w:tc>
          <w:tcPr>
            <w:tcW w:w="7380" w:type="dxa"/>
            <w:gridSpan w:val="7"/>
            <w:noWrap w:val="0"/>
            <w:vAlign w:val="center"/>
          </w:tcPr>
          <w:p>
            <w:pPr>
              <w:jc w:val="center"/>
              <w:rPr>
                <w:rFonts w:hint="eastAsia" w:ascii="黑体"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9" w:hRule="atLeast"/>
          <w:jc w:val="center"/>
        </w:trPr>
        <w:tc>
          <w:tcPr>
            <w:tcW w:w="1260" w:type="dxa"/>
            <w:gridSpan w:val="2"/>
            <w:vMerge w:val="continue"/>
            <w:noWrap w:val="0"/>
            <w:vAlign w:val="center"/>
          </w:tcPr>
          <w:p>
            <w:pPr>
              <w:jc w:val="center"/>
              <w:rPr>
                <w:rFonts w:hint="eastAsia"/>
                <w:sz w:val="24"/>
              </w:rPr>
            </w:pPr>
          </w:p>
        </w:tc>
        <w:tc>
          <w:tcPr>
            <w:tcW w:w="540" w:type="dxa"/>
            <w:noWrap w:val="0"/>
            <w:vAlign w:val="center"/>
          </w:tcPr>
          <w:p>
            <w:pPr>
              <w:jc w:val="center"/>
              <w:rPr>
                <w:rFonts w:hint="eastAsia"/>
                <w:sz w:val="24"/>
              </w:rPr>
            </w:pPr>
            <w:r>
              <w:rPr>
                <w:rFonts w:hint="eastAsia"/>
                <w:sz w:val="24"/>
              </w:rPr>
              <w:t>英文</w:t>
            </w:r>
          </w:p>
        </w:tc>
        <w:tc>
          <w:tcPr>
            <w:tcW w:w="7380" w:type="dxa"/>
            <w:gridSpan w:val="7"/>
            <w:noWrap w:val="0"/>
            <w:vAlign w:val="center"/>
          </w:tcPr>
          <w:p>
            <w:pPr>
              <w:jc w:val="center"/>
              <w:rPr>
                <w:rFonts w:ascii="黑体"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4" w:hRule="atLeast"/>
          <w:jc w:val="center"/>
        </w:trPr>
        <w:tc>
          <w:tcPr>
            <w:tcW w:w="1800" w:type="dxa"/>
            <w:gridSpan w:val="3"/>
            <w:noWrap w:val="0"/>
            <w:vAlign w:val="center"/>
          </w:tcPr>
          <w:p>
            <w:pPr>
              <w:jc w:val="center"/>
              <w:rPr>
                <w:rFonts w:hint="eastAsia"/>
                <w:sz w:val="24"/>
              </w:rPr>
            </w:pPr>
            <w:r>
              <w:rPr>
                <w:rFonts w:hint="eastAsia"/>
                <w:sz w:val="24"/>
              </w:rPr>
              <w:t>主要完成人</w:t>
            </w:r>
          </w:p>
        </w:tc>
        <w:tc>
          <w:tcPr>
            <w:tcW w:w="7380" w:type="dxa"/>
            <w:gridSpan w:val="7"/>
            <w:noWrap w:val="0"/>
            <w:vAlign w:val="center"/>
          </w:tcPr>
          <w:p>
            <w:pPr>
              <w:rPr>
                <w:rFonts w:hint="eastAsia" w:ascii="黑体"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9" w:hRule="atLeast"/>
          <w:jc w:val="center"/>
        </w:trPr>
        <w:tc>
          <w:tcPr>
            <w:tcW w:w="1800" w:type="dxa"/>
            <w:gridSpan w:val="3"/>
            <w:noWrap w:val="0"/>
            <w:vAlign w:val="center"/>
          </w:tcPr>
          <w:p>
            <w:pPr>
              <w:jc w:val="center"/>
              <w:rPr>
                <w:rFonts w:hint="eastAsia"/>
                <w:sz w:val="24"/>
              </w:rPr>
            </w:pPr>
            <w:r>
              <w:rPr>
                <w:rFonts w:hint="eastAsia"/>
                <w:sz w:val="24"/>
              </w:rPr>
              <w:t>主要完成单位</w:t>
            </w:r>
          </w:p>
        </w:tc>
        <w:tc>
          <w:tcPr>
            <w:tcW w:w="7380" w:type="dxa"/>
            <w:gridSpan w:val="7"/>
            <w:noWrap w:val="0"/>
            <w:vAlign w:val="center"/>
          </w:tcPr>
          <w:p>
            <w:pPr>
              <w:jc w:val="center"/>
              <w:rPr>
                <w:rFonts w:hint="eastAsia" w:ascii="黑体"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26" w:hRule="atLeast"/>
          <w:jc w:val="center"/>
        </w:trPr>
        <w:tc>
          <w:tcPr>
            <w:tcW w:w="1800" w:type="dxa"/>
            <w:gridSpan w:val="3"/>
            <w:noWrap w:val="0"/>
            <w:vAlign w:val="center"/>
          </w:tcPr>
          <w:p>
            <w:pPr>
              <w:jc w:val="center"/>
              <w:rPr>
                <w:rFonts w:hint="eastAsia"/>
                <w:sz w:val="24"/>
              </w:rPr>
            </w:pPr>
            <w:r>
              <w:rPr>
                <w:rFonts w:hint="eastAsia"/>
                <w:sz w:val="24"/>
                <w:lang w:val="en-US" w:eastAsia="zh-CN"/>
              </w:rPr>
              <w:t>推荐</w:t>
            </w:r>
            <w:r>
              <w:rPr>
                <w:rFonts w:hint="eastAsia"/>
                <w:sz w:val="24"/>
              </w:rPr>
              <w:t>单位</w:t>
            </w:r>
          </w:p>
          <w:p>
            <w:pPr>
              <w:jc w:val="center"/>
              <w:rPr>
                <w:rFonts w:hint="eastAsia"/>
                <w:sz w:val="24"/>
              </w:rPr>
            </w:pPr>
            <w:r>
              <w:rPr>
                <w:rFonts w:hint="eastAsia"/>
                <w:sz w:val="24"/>
              </w:rPr>
              <w:t>（盖章）</w:t>
            </w:r>
          </w:p>
        </w:tc>
        <w:tc>
          <w:tcPr>
            <w:tcW w:w="3900" w:type="dxa"/>
            <w:gridSpan w:val="3"/>
            <w:noWrap w:val="0"/>
            <w:vAlign w:val="center"/>
          </w:tcPr>
          <w:p>
            <w:pPr>
              <w:jc w:val="center"/>
              <w:rPr>
                <w:rFonts w:hint="eastAsia"/>
                <w:sz w:val="24"/>
              </w:rPr>
            </w:pPr>
          </w:p>
        </w:tc>
        <w:tc>
          <w:tcPr>
            <w:tcW w:w="1680" w:type="dxa"/>
            <w:gridSpan w:val="3"/>
            <w:noWrap w:val="0"/>
            <w:vAlign w:val="center"/>
          </w:tcPr>
          <w:p>
            <w:pPr>
              <w:jc w:val="center"/>
              <w:rPr>
                <w:rFonts w:hint="eastAsia"/>
                <w:sz w:val="24"/>
              </w:rPr>
            </w:pPr>
            <w:r>
              <w:rPr>
                <w:rFonts w:hint="eastAsia"/>
                <w:sz w:val="24"/>
              </w:rPr>
              <w:t>成果应用的国民经济行业</w:t>
            </w:r>
          </w:p>
        </w:tc>
        <w:tc>
          <w:tcPr>
            <w:tcW w:w="1800" w:type="dxa"/>
            <w:noWrap w:val="0"/>
            <w:vAlign w:val="center"/>
          </w:tcPr>
          <w:p>
            <w:pPr>
              <w:jc w:val="center"/>
              <w:rPr>
                <w:rFonts w:hint="eastAsia"/>
                <w:b/>
                <w:bCs/>
                <w:snapToGrid w:val="0"/>
                <w:spacing w:val="26"/>
                <w:kern w:val="0"/>
                <w:sz w:val="24"/>
              </w:rPr>
            </w:pPr>
            <w:r>
              <w:rPr>
                <w:rFonts w:hint="eastAsia"/>
                <w:b/>
                <w:bCs/>
                <w:snapToGrid w:val="0"/>
                <w:spacing w:val="26"/>
                <w:kern w:val="0"/>
                <w:sz w:val="24"/>
              </w:rPr>
              <w:t>ABCDEFGH</w:t>
            </w:r>
          </w:p>
          <w:p>
            <w:pPr>
              <w:jc w:val="center"/>
              <w:rPr>
                <w:rFonts w:hint="eastAsia"/>
                <w:b/>
                <w:bCs/>
                <w:sz w:val="24"/>
              </w:rPr>
            </w:pPr>
            <w:r>
              <w:rPr>
                <w:rFonts w:hint="eastAsia"/>
                <w:b/>
                <w:bCs/>
                <w:snapToGrid w:val="0"/>
                <w:spacing w:val="26"/>
                <w:kern w:val="0"/>
                <w:sz w:val="24"/>
              </w:rPr>
              <w:t>IJKLMNOP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1800" w:type="dxa"/>
            <w:gridSpan w:val="3"/>
            <w:noWrap w:val="0"/>
            <w:vAlign w:val="center"/>
          </w:tcPr>
          <w:p>
            <w:pPr>
              <w:jc w:val="center"/>
              <w:rPr>
                <w:rFonts w:hint="eastAsia"/>
                <w:sz w:val="24"/>
              </w:rPr>
            </w:pPr>
            <w:r>
              <w:rPr>
                <w:rFonts w:hint="eastAsia"/>
                <w:sz w:val="24"/>
              </w:rPr>
              <w:t>主题词</w:t>
            </w:r>
          </w:p>
        </w:tc>
        <w:tc>
          <w:tcPr>
            <w:tcW w:w="7380" w:type="dxa"/>
            <w:gridSpan w:val="7"/>
            <w:noWrap w:val="0"/>
            <w:vAlign w:val="center"/>
          </w:tcPr>
          <w:p>
            <w:pPr>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185" w:type="dxa"/>
            <w:vMerge w:val="restart"/>
            <w:noWrap w:val="0"/>
            <w:vAlign w:val="center"/>
          </w:tcPr>
          <w:p>
            <w:pPr>
              <w:jc w:val="center"/>
              <w:rPr>
                <w:rFonts w:hint="eastAsia"/>
                <w:sz w:val="24"/>
              </w:rPr>
            </w:pPr>
            <w:r>
              <w:rPr>
                <w:rFonts w:hint="eastAsia"/>
                <w:sz w:val="24"/>
              </w:rPr>
              <w:t>学科分类名称</w:t>
            </w:r>
          </w:p>
        </w:tc>
        <w:tc>
          <w:tcPr>
            <w:tcW w:w="615" w:type="dxa"/>
            <w:gridSpan w:val="2"/>
            <w:noWrap w:val="0"/>
            <w:vAlign w:val="center"/>
          </w:tcPr>
          <w:p>
            <w:pPr>
              <w:jc w:val="center"/>
              <w:rPr>
                <w:rFonts w:hint="eastAsia"/>
                <w:sz w:val="24"/>
              </w:rPr>
            </w:pPr>
            <w:r>
              <w:rPr>
                <w:rFonts w:hint="eastAsia"/>
                <w:sz w:val="24"/>
              </w:rPr>
              <w:t>1</w:t>
            </w:r>
          </w:p>
        </w:tc>
        <w:tc>
          <w:tcPr>
            <w:tcW w:w="3480" w:type="dxa"/>
            <w:gridSpan w:val="2"/>
            <w:noWrap w:val="0"/>
            <w:vAlign w:val="center"/>
          </w:tcPr>
          <w:p>
            <w:pPr>
              <w:ind w:left="612" w:hanging="612"/>
              <w:rPr>
                <w:rFonts w:hint="eastAsia"/>
                <w:sz w:val="24"/>
              </w:rPr>
            </w:pPr>
          </w:p>
        </w:tc>
        <w:tc>
          <w:tcPr>
            <w:tcW w:w="945" w:type="dxa"/>
            <w:gridSpan w:val="2"/>
            <w:noWrap w:val="0"/>
            <w:vAlign w:val="center"/>
          </w:tcPr>
          <w:p>
            <w:pPr>
              <w:jc w:val="center"/>
              <w:rPr>
                <w:rFonts w:hint="eastAsia"/>
                <w:sz w:val="24"/>
              </w:rPr>
            </w:pPr>
            <w:r>
              <w:rPr>
                <w:rFonts w:hint="eastAsia"/>
                <w:sz w:val="24"/>
              </w:rPr>
              <w:t>代码</w:t>
            </w:r>
          </w:p>
        </w:tc>
        <w:tc>
          <w:tcPr>
            <w:tcW w:w="2955" w:type="dxa"/>
            <w:gridSpan w:val="3"/>
            <w:noWrap w:val="0"/>
            <w:vAlign w:val="center"/>
          </w:tcPr>
          <w:p>
            <w:pPr>
              <w:jc w:val="center"/>
              <w:rPr>
                <w:rFonts w:hint="eastAsia"/>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185" w:type="dxa"/>
            <w:vMerge w:val="continue"/>
            <w:noWrap w:val="0"/>
            <w:vAlign w:val="center"/>
          </w:tcPr>
          <w:p>
            <w:pPr>
              <w:jc w:val="center"/>
              <w:rPr>
                <w:rFonts w:hint="eastAsia"/>
                <w:sz w:val="24"/>
              </w:rPr>
            </w:pPr>
          </w:p>
        </w:tc>
        <w:tc>
          <w:tcPr>
            <w:tcW w:w="615" w:type="dxa"/>
            <w:gridSpan w:val="2"/>
            <w:noWrap w:val="0"/>
            <w:vAlign w:val="center"/>
          </w:tcPr>
          <w:p>
            <w:pPr>
              <w:jc w:val="center"/>
              <w:rPr>
                <w:rFonts w:hint="eastAsia"/>
                <w:sz w:val="24"/>
              </w:rPr>
            </w:pPr>
            <w:r>
              <w:rPr>
                <w:rFonts w:hint="eastAsia"/>
                <w:sz w:val="24"/>
              </w:rPr>
              <w:t>2</w:t>
            </w:r>
          </w:p>
        </w:tc>
        <w:tc>
          <w:tcPr>
            <w:tcW w:w="3480" w:type="dxa"/>
            <w:gridSpan w:val="2"/>
            <w:noWrap w:val="0"/>
            <w:vAlign w:val="center"/>
          </w:tcPr>
          <w:p>
            <w:pPr>
              <w:rPr>
                <w:rFonts w:hint="eastAsia"/>
                <w:sz w:val="24"/>
              </w:rPr>
            </w:pPr>
          </w:p>
        </w:tc>
        <w:tc>
          <w:tcPr>
            <w:tcW w:w="945" w:type="dxa"/>
            <w:gridSpan w:val="2"/>
            <w:noWrap w:val="0"/>
            <w:vAlign w:val="center"/>
          </w:tcPr>
          <w:p>
            <w:pPr>
              <w:jc w:val="center"/>
              <w:rPr>
                <w:rFonts w:hint="eastAsia"/>
                <w:sz w:val="24"/>
              </w:rPr>
            </w:pPr>
            <w:r>
              <w:rPr>
                <w:rFonts w:hint="eastAsia"/>
                <w:sz w:val="24"/>
              </w:rPr>
              <w:t>代码</w:t>
            </w:r>
          </w:p>
        </w:tc>
        <w:tc>
          <w:tcPr>
            <w:tcW w:w="2955" w:type="dxa"/>
            <w:gridSpan w:val="3"/>
            <w:noWrap w:val="0"/>
            <w:vAlign w:val="center"/>
          </w:tcPr>
          <w:p>
            <w:pPr>
              <w:jc w:val="center"/>
              <w:rPr>
                <w:rFonts w:hint="eastAsia"/>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185" w:type="dxa"/>
            <w:vMerge w:val="continue"/>
            <w:noWrap w:val="0"/>
            <w:vAlign w:val="center"/>
          </w:tcPr>
          <w:p>
            <w:pPr>
              <w:jc w:val="center"/>
              <w:rPr>
                <w:rFonts w:hint="eastAsia"/>
                <w:sz w:val="24"/>
              </w:rPr>
            </w:pPr>
          </w:p>
        </w:tc>
        <w:tc>
          <w:tcPr>
            <w:tcW w:w="615" w:type="dxa"/>
            <w:gridSpan w:val="2"/>
            <w:noWrap w:val="0"/>
            <w:vAlign w:val="center"/>
          </w:tcPr>
          <w:p>
            <w:pPr>
              <w:jc w:val="center"/>
              <w:rPr>
                <w:rFonts w:hint="eastAsia"/>
                <w:sz w:val="24"/>
              </w:rPr>
            </w:pPr>
            <w:r>
              <w:rPr>
                <w:rFonts w:hint="eastAsia"/>
                <w:sz w:val="24"/>
              </w:rPr>
              <w:t>3</w:t>
            </w:r>
          </w:p>
        </w:tc>
        <w:tc>
          <w:tcPr>
            <w:tcW w:w="3480" w:type="dxa"/>
            <w:gridSpan w:val="2"/>
            <w:noWrap w:val="0"/>
            <w:vAlign w:val="center"/>
          </w:tcPr>
          <w:p>
            <w:pPr>
              <w:rPr>
                <w:rFonts w:hint="eastAsia"/>
                <w:sz w:val="24"/>
              </w:rPr>
            </w:pPr>
          </w:p>
        </w:tc>
        <w:tc>
          <w:tcPr>
            <w:tcW w:w="945" w:type="dxa"/>
            <w:gridSpan w:val="2"/>
            <w:noWrap w:val="0"/>
            <w:vAlign w:val="center"/>
          </w:tcPr>
          <w:p>
            <w:pPr>
              <w:jc w:val="center"/>
              <w:rPr>
                <w:rFonts w:hint="eastAsia"/>
                <w:sz w:val="24"/>
              </w:rPr>
            </w:pPr>
            <w:r>
              <w:rPr>
                <w:rFonts w:hint="eastAsia"/>
                <w:sz w:val="24"/>
              </w:rPr>
              <w:t>代码</w:t>
            </w:r>
          </w:p>
        </w:tc>
        <w:tc>
          <w:tcPr>
            <w:tcW w:w="2955" w:type="dxa"/>
            <w:gridSpan w:val="3"/>
            <w:noWrap w:val="0"/>
            <w:vAlign w:val="center"/>
          </w:tcPr>
          <w:p>
            <w:pPr>
              <w:jc w:val="center"/>
              <w:rPr>
                <w:rFonts w:hint="eastAsia"/>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05" w:hRule="atLeast"/>
          <w:jc w:val="center"/>
        </w:trPr>
        <w:tc>
          <w:tcPr>
            <w:tcW w:w="1800" w:type="dxa"/>
            <w:gridSpan w:val="3"/>
            <w:vMerge w:val="restart"/>
            <w:noWrap w:val="0"/>
            <w:vAlign w:val="center"/>
          </w:tcPr>
          <w:p>
            <w:pPr>
              <w:jc w:val="center"/>
              <w:rPr>
                <w:rFonts w:hint="eastAsia"/>
                <w:sz w:val="24"/>
              </w:rPr>
            </w:pPr>
            <w:r>
              <w:rPr>
                <w:rFonts w:hint="eastAsia"/>
                <w:sz w:val="24"/>
              </w:rPr>
              <w:t>任务来源</w:t>
            </w:r>
          </w:p>
          <w:p>
            <w:pPr>
              <w:jc w:val="center"/>
              <w:rPr>
                <w:rFonts w:hint="eastAsia"/>
                <w:sz w:val="24"/>
              </w:rPr>
            </w:pPr>
          </w:p>
          <w:p>
            <w:pPr>
              <w:jc w:val="center"/>
              <w:rPr>
                <w:rFonts w:hint="eastAsia"/>
                <w:sz w:val="24"/>
              </w:rPr>
            </w:pPr>
            <w:r>
              <w:rPr>
                <w:rFonts w:hint="eastAsia"/>
                <w:sz w:val="24"/>
              </w:rPr>
              <w:t>（注明具体</w:t>
            </w:r>
          </w:p>
          <w:p>
            <w:pPr>
              <w:jc w:val="center"/>
              <w:rPr>
                <w:rFonts w:hint="eastAsia"/>
                <w:sz w:val="24"/>
              </w:rPr>
            </w:pPr>
            <w:r>
              <w:rPr>
                <w:rFonts w:hint="eastAsia"/>
                <w:sz w:val="24"/>
              </w:rPr>
              <w:t>计划、基金</w:t>
            </w:r>
          </w:p>
          <w:p>
            <w:pPr>
              <w:jc w:val="center"/>
              <w:rPr>
                <w:rFonts w:hint="eastAsia"/>
                <w:sz w:val="24"/>
              </w:rPr>
            </w:pPr>
            <w:r>
              <w:rPr>
                <w:rFonts w:hint="eastAsia"/>
                <w:sz w:val="24"/>
              </w:rPr>
              <w:t>名称和编号）</w:t>
            </w:r>
          </w:p>
        </w:tc>
        <w:tc>
          <w:tcPr>
            <w:tcW w:w="7380" w:type="dxa"/>
            <w:gridSpan w:val="7"/>
            <w:noWrap w:val="0"/>
            <w:vAlign w:val="center"/>
          </w:tcPr>
          <w:p>
            <w:pPr>
              <w:numPr>
                <w:ilvl w:val="0"/>
                <w:numId w:val="1"/>
              </w:numPr>
              <w:rPr>
                <w:rFonts w:hint="eastAsia"/>
              </w:rPr>
            </w:pPr>
            <w:r>
              <w:rPr>
                <w:rFonts w:hint="eastAsia"/>
              </w:rPr>
              <w:t>国家计划  B、部委计划  C、省、市、自治区计划  D、基金资助</w:t>
            </w:r>
          </w:p>
          <w:p>
            <w:pPr>
              <w:rPr>
                <w:rFonts w:hint="eastAsia" w:ascii="黑体" w:eastAsia="黑体"/>
              </w:rPr>
            </w:pPr>
            <w:r>
              <w:rPr>
                <w:rFonts w:hint="eastAsia"/>
              </w:rPr>
              <w:t>E、国际合作  F、其他单位委托  G、自选  H、非职务 I、其它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4" w:hRule="atLeast"/>
          <w:jc w:val="center"/>
        </w:trPr>
        <w:tc>
          <w:tcPr>
            <w:tcW w:w="1800" w:type="dxa"/>
            <w:gridSpan w:val="3"/>
            <w:vMerge w:val="continue"/>
            <w:noWrap w:val="0"/>
            <w:vAlign w:val="center"/>
          </w:tcPr>
          <w:p>
            <w:pPr>
              <w:jc w:val="center"/>
              <w:rPr>
                <w:rFonts w:hint="eastAsia"/>
                <w:sz w:val="24"/>
              </w:rPr>
            </w:pPr>
          </w:p>
        </w:tc>
        <w:tc>
          <w:tcPr>
            <w:tcW w:w="7380" w:type="dxa"/>
            <w:gridSpan w:val="7"/>
            <w:noWrap w:val="0"/>
            <w:vAlign w:val="center"/>
          </w:tcPr>
          <w:p>
            <w:pPr>
              <w:jc w:val="center"/>
              <w:rPr>
                <w:rFonts w:hint="eastAsia" w:ascii="黑体"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jc w:val="center"/>
        </w:trPr>
        <w:tc>
          <w:tcPr>
            <w:tcW w:w="1800" w:type="dxa"/>
            <w:gridSpan w:val="3"/>
            <w:noWrap w:val="0"/>
            <w:vAlign w:val="center"/>
          </w:tcPr>
          <w:p>
            <w:pPr>
              <w:jc w:val="left"/>
              <w:rPr>
                <w:rFonts w:hint="eastAsia"/>
                <w:sz w:val="24"/>
              </w:rPr>
            </w:pPr>
            <w:r>
              <w:rPr>
                <w:rFonts w:hint="eastAsia"/>
                <w:sz w:val="24"/>
              </w:rPr>
              <w:t>授权发明专利（项）</w:t>
            </w:r>
            <w:r>
              <w:rPr>
                <w:sz w:val="24"/>
              </w:rPr>
              <w:t xml:space="preserve"> </w:t>
            </w:r>
          </w:p>
        </w:tc>
        <w:tc>
          <w:tcPr>
            <w:tcW w:w="3375" w:type="dxa"/>
            <w:noWrap w:val="0"/>
            <w:vAlign w:val="center"/>
          </w:tcPr>
          <w:p>
            <w:pPr>
              <w:rPr>
                <w:rFonts w:hint="eastAsia"/>
                <w:sz w:val="24"/>
              </w:rPr>
            </w:pPr>
            <w:r>
              <w:rPr>
                <w:rFonts w:hint="eastAsia"/>
                <w:sz w:val="24"/>
              </w:rPr>
              <w:t xml:space="preserve"> </w:t>
            </w:r>
          </w:p>
        </w:tc>
        <w:tc>
          <w:tcPr>
            <w:tcW w:w="1575" w:type="dxa"/>
            <w:gridSpan w:val="4"/>
            <w:noWrap w:val="0"/>
            <w:vAlign w:val="center"/>
          </w:tcPr>
          <w:p>
            <w:pPr>
              <w:rPr>
                <w:rFonts w:hint="eastAsia"/>
                <w:sz w:val="24"/>
              </w:rPr>
            </w:pPr>
            <w:r>
              <w:rPr>
                <w:rFonts w:hint="eastAsia"/>
                <w:sz w:val="24"/>
              </w:rPr>
              <w:t>授权的其他知识产权（项）</w:t>
            </w:r>
          </w:p>
        </w:tc>
        <w:tc>
          <w:tcPr>
            <w:tcW w:w="2430" w:type="dxa"/>
            <w:gridSpan w:val="2"/>
            <w:noWrap w:val="0"/>
            <w:vAlign w:val="center"/>
          </w:tcPr>
          <w:p>
            <w:pP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jc w:val="center"/>
        </w:trPr>
        <w:tc>
          <w:tcPr>
            <w:tcW w:w="1800" w:type="dxa"/>
            <w:gridSpan w:val="3"/>
            <w:noWrap w:val="0"/>
            <w:vAlign w:val="center"/>
          </w:tcPr>
          <w:p>
            <w:pPr>
              <w:jc w:val="center"/>
              <w:rPr>
                <w:rFonts w:hint="eastAsia"/>
                <w:sz w:val="24"/>
              </w:rPr>
            </w:pPr>
            <w:r>
              <w:rPr>
                <w:rFonts w:hint="eastAsia"/>
                <w:sz w:val="24"/>
              </w:rPr>
              <w:t>项目起止时间</w:t>
            </w:r>
          </w:p>
        </w:tc>
        <w:tc>
          <w:tcPr>
            <w:tcW w:w="3375" w:type="dxa"/>
            <w:noWrap w:val="0"/>
            <w:vAlign w:val="center"/>
          </w:tcPr>
          <w:p>
            <w:pPr>
              <w:rPr>
                <w:rFonts w:hint="eastAsia" w:ascii="黑体" w:eastAsia="黑体"/>
                <w:sz w:val="24"/>
              </w:rPr>
            </w:pPr>
            <w:r>
              <w:rPr>
                <w:rFonts w:hint="eastAsia"/>
                <w:sz w:val="24"/>
              </w:rPr>
              <w:t>起始：      年    月    日</w:t>
            </w:r>
          </w:p>
        </w:tc>
        <w:tc>
          <w:tcPr>
            <w:tcW w:w="4005" w:type="dxa"/>
            <w:gridSpan w:val="6"/>
            <w:noWrap w:val="0"/>
            <w:vAlign w:val="center"/>
          </w:tcPr>
          <w:p>
            <w:pPr>
              <w:rPr>
                <w:rFonts w:hint="eastAsia"/>
                <w:sz w:val="24"/>
              </w:rPr>
            </w:pPr>
            <w:r>
              <w:rPr>
                <w:rFonts w:hint="eastAsia"/>
                <w:sz w:val="24"/>
              </w:rPr>
              <w:t>完成：     年   月    日</w:t>
            </w:r>
          </w:p>
        </w:tc>
      </w:tr>
    </w:tbl>
    <w:p>
      <w:pPr>
        <w:pStyle w:val="4"/>
        <w:ind w:firstLine="0" w:firstLineChars="0"/>
        <w:jc w:val="center"/>
        <w:outlineLvl w:val="1"/>
        <w:rPr>
          <w:rFonts w:hint="eastAsia" w:eastAsia="黑体"/>
          <w:sz w:val="28"/>
        </w:rPr>
      </w:pPr>
      <w:r>
        <w:rPr>
          <w:rFonts w:ascii="宋体" w:hAnsi="宋体"/>
          <w:b/>
          <w:color w:val="000000"/>
        </w:rPr>
        <w:br w:type="column"/>
      </w:r>
      <w:r>
        <w:rPr>
          <w:rFonts w:hint="eastAsia" w:ascii="Times New Roman" w:eastAsia="黑体"/>
          <w:b/>
          <w:color w:val="000000"/>
          <w:sz w:val="32"/>
        </w:rPr>
        <w:t>二、项 目 简 介</w:t>
      </w:r>
    </w:p>
    <w:tbl>
      <w:tblPr>
        <w:tblStyle w:val="9"/>
        <w:tblW w:w="9213"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9213"/>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3309" w:hRule="atLeast"/>
          <w:jc w:val="center"/>
        </w:trPr>
        <w:tc>
          <w:tcPr>
            <w:tcW w:w="9213" w:type="dxa"/>
            <w:tcBorders>
              <w:top w:val="single" w:color="auto" w:sz="4" w:space="0"/>
              <w:left w:val="single" w:color="auto" w:sz="4" w:space="0"/>
              <w:bottom w:val="single" w:color="auto" w:sz="4" w:space="0"/>
              <w:right w:val="single" w:color="auto" w:sz="4" w:space="0"/>
            </w:tcBorders>
            <w:noWrap w:val="0"/>
            <w:vAlign w:val="top"/>
          </w:tcPr>
          <w:p>
            <w:pPr>
              <w:pStyle w:val="4"/>
              <w:spacing w:line="390" w:lineRule="exact"/>
              <w:ind w:firstLine="420"/>
              <w:rPr>
                <w:rFonts w:hint="eastAsia"/>
                <w:sz w:val="21"/>
              </w:rPr>
            </w:pPr>
          </w:p>
          <w:p>
            <w:pPr>
              <w:pStyle w:val="4"/>
              <w:spacing w:line="390" w:lineRule="exact"/>
              <w:ind w:firstLine="420"/>
              <w:rPr>
                <w:rFonts w:hint="eastAsia"/>
                <w:sz w:val="21"/>
              </w:rPr>
            </w:pPr>
          </w:p>
          <w:p>
            <w:pPr>
              <w:pStyle w:val="4"/>
              <w:spacing w:line="390" w:lineRule="exact"/>
              <w:ind w:firstLine="420"/>
              <w:rPr>
                <w:rFonts w:hint="eastAsia"/>
                <w:sz w:val="21"/>
              </w:rPr>
            </w:pPr>
          </w:p>
          <w:p>
            <w:pPr>
              <w:pStyle w:val="4"/>
              <w:spacing w:line="390" w:lineRule="exact"/>
              <w:ind w:firstLine="420"/>
              <w:rPr>
                <w:rFonts w:hint="eastAsia"/>
                <w:sz w:val="21"/>
              </w:rPr>
            </w:pPr>
          </w:p>
          <w:p>
            <w:pPr>
              <w:pStyle w:val="4"/>
              <w:spacing w:line="390" w:lineRule="exact"/>
              <w:ind w:firstLine="420"/>
              <w:rPr>
                <w:rFonts w:hint="eastAsia"/>
                <w:sz w:val="21"/>
              </w:rPr>
            </w:pPr>
          </w:p>
          <w:p>
            <w:pPr>
              <w:pStyle w:val="4"/>
              <w:spacing w:line="390" w:lineRule="exact"/>
              <w:ind w:firstLine="420"/>
              <w:rPr>
                <w:rFonts w:hint="eastAsia"/>
                <w:sz w:val="21"/>
              </w:rPr>
            </w:pPr>
          </w:p>
          <w:p>
            <w:pPr>
              <w:pStyle w:val="4"/>
              <w:spacing w:line="390" w:lineRule="exact"/>
              <w:ind w:firstLine="420"/>
              <w:rPr>
                <w:rFonts w:hint="eastAsia"/>
                <w:sz w:val="21"/>
              </w:rPr>
            </w:pPr>
          </w:p>
          <w:p>
            <w:pPr>
              <w:pStyle w:val="4"/>
              <w:spacing w:line="390" w:lineRule="exact"/>
              <w:ind w:firstLine="420"/>
              <w:rPr>
                <w:rFonts w:hint="eastAsia"/>
                <w:sz w:val="21"/>
              </w:rPr>
            </w:pPr>
          </w:p>
          <w:p>
            <w:pPr>
              <w:pStyle w:val="4"/>
              <w:spacing w:line="390" w:lineRule="exact"/>
              <w:ind w:firstLine="420"/>
              <w:rPr>
                <w:rFonts w:hint="eastAsia"/>
                <w:sz w:val="21"/>
              </w:rPr>
            </w:pPr>
          </w:p>
          <w:p>
            <w:pPr>
              <w:pStyle w:val="4"/>
              <w:spacing w:line="390" w:lineRule="exact"/>
              <w:ind w:firstLine="420"/>
              <w:rPr>
                <w:rFonts w:hint="eastAsia"/>
                <w:sz w:val="21"/>
              </w:rPr>
            </w:pPr>
          </w:p>
          <w:p>
            <w:pPr>
              <w:pStyle w:val="4"/>
              <w:spacing w:line="390" w:lineRule="exact"/>
              <w:ind w:firstLine="420"/>
              <w:rPr>
                <w:rFonts w:hint="eastAsia"/>
                <w:sz w:val="21"/>
              </w:rPr>
            </w:pPr>
          </w:p>
          <w:p>
            <w:pPr>
              <w:pStyle w:val="4"/>
              <w:spacing w:line="390" w:lineRule="exact"/>
              <w:ind w:firstLine="420"/>
              <w:rPr>
                <w:rFonts w:hint="eastAsia"/>
                <w:sz w:val="21"/>
              </w:rPr>
            </w:pPr>
          </w:p>
          <w:p>
            <w:pPr>
              <w:pStyle w:val="4"/>
              <w:spacing w:line="390" w:lineRule="exact"/>
              <w:ind w:firstLine="420"/>
              <w:rPr>
                <w:rFonts w:hint="eastAsia"/>
                <w:sz w:val="21"/>
              </w:rPr>
            </w:pPr>
          </w:p>
          <w:p>
            <w:pPr>
              <w:pStyle w:val="4"/>
              <w:spacing w:line="390" w:lineRule="exact"/>
              <w:ind w:firstLine="420"/>
              <w:rPr>
                <w:rFonts w:hint="eastAsia"/>
                <w:sz w:val="21"/>
              </w:rPr>
            </w:pPr>
          </w:p>
          <w:p>
            <w:pPr>
              <w:pStyle w:val="4"/>
              <w:spacing w:line="390" w:lineRule="exact"/>
              <w:ind w:firstLine="420"/>
              <w:rPr>
                <w:rFonts w:hint="eastAsia"/>
                <w:sz w:val="21"/>
              </w:rPr>
            </w:pPr>
          </w:p>
          <w:p>
            <w:pPr>
              <w:pStyle w:val="4"/>
              <w:spacing w:line="390" w:lineRule="exact"/>
              <w:ind w:firstLine="420"/>
              <w:rPr>
                <w:rFonts w:hint="eastAsia"/>
                <w:sz w:val="21"/>
              </w:rPr>
            </w:pPr>
          </w:p>
          <w:p>
            <w:pPr>
              <w:pStyle w:val="4"/>
              <w:spacing w:line="390" w:lineRule="exact"/>
              <w:ind w:firstLine="420"/>
              <w:rPr>
                <w:rFonts w:hint="eastAsia"/>
                <w:sz w:val="21"/>
              </w:rPr>
            </w:pPr>
          </w:p>
          <w:p>
            <w:pPr>
              <w:pStyle w:val="4"/>
              <w:spacing w:line="390" w:lineRule="exact"/>
              <w:ind w:firstLine="420"/>
              <w:rPr>
                <w:rFonts w:hint="eastAsia"/>
                <w:sz w:val="21"/>
              </w:rPr>
            </w:pPr>
          </w:p>
          <w:p>
            <w:pPr>
              <w:pStyle w:val="4"/>
              <w:spacing w:line="390" w:lineRule="exact"/>
              <w:ind w:firstLine="420"/>
              <w:rPr>
                <w:rFonts w:hint="eastAsia"/>
                <w:sz w:val="21"/>
              </w:rPr>
            </w:pPr>
          </w:p>
          <w:p>
            <w:pPr>
              <w:pStyle w:val="4"/>
              <w:spacing w:line="390" w:lineRule="exact"/>
              <w:ind w:firstLine="420"/>
              <w:rPr>
                <w:rFonts w:hint="eastAsia"/>
                <w:sz w:val="21"/>
              </w:rPr>
            </w:pPr>
          </w:p>
          <w:p>
            <w:pPr>
              <w:pStyle w:val="4"/>
              <w:spacing w:line="390" w:lineRule="exact"/>
              <w:ind w:firstLine="420"/>
              <w:rPr>
                <w:rFonts w:hint="eastAsia"/>
                <w:sz w:val="21"/>
              </w:rPr>
            </w:pPr>
          </w:p>
          <w:p>
            <w:pPr>
              <w:pStyle w:val="4"/>
              <w:spacing w:line="390" w:lineRule="exact"/>
              <w:ind w:firstLine="420"/>
              <w:rPr>
                <w:rFonts w:hint="eastAsia"/>
                <w:sz w:val="21"/>
              </w:rPr>
            </w:pPr>
          </w:p>
          <w:p>
            <w:pPr>
              <w:pStyle w:val="4"/>
              <w:spacing w:line="390" w:lineRule="exact"/>
              <w:ind w:firstLine="420"/>
              <w:rPr>
                <w:rFonts w:hint="eastAsia"/>
                <w:sz w:val="21"/>
              </w:rPr>
            </w:pPr>
          </w:p>
          <w:p>
            <w:pPr>
              <w:pStyle w:val="4"/>
              <w:spacing w:line="390" w:lineRule="exact"/>
              <w:ind w:firstLine="420"/>
              <w:rPr>
                <w:rFonts w:hint="eastAsia"/>
                <w:sz w:val="21"/>
              </w:rPr>
            </w:pPr>
          </w:p>
          <w:p>
            <w:pPr>
              <w:pStyle w:val="4"/>
              <w:spacing w:line="390" w:lineRule="exact"/>
              <w:ind w:firstLine="420"/>
              <w:rPr>
                <w:rFonts w:hint="eastAsia"/>
                <w:sz w:val="21"/>
              </w:rPr>
            </w:pPr>
          </w:p>
          <w:p>
            <w:pPr>
              <w:pStyle w:val="4"/>
              <w:spacing w:line="390" w:lineRule="exact"/>
              <w:ind w:firstLine="420"/>
              <w:rPr>
                <w:rFonts w:hint="eastAsia"/>
                <w:sz w:val="21"/>
              </w:rPr>
            </w:pPr>
          </w:p>
          <w:p>
            <w:pPr>
              <w:pStyle w:val="4"/>
              <w:spacing w:line="390" w:lineRule="exact"/>
              <w:ind w:firstLine="420"/>
              <w:rPr>
                <w:rFonts w:hint="eastAsia"/>
                <w:sz w:val="21"/>
              </w:rPr>
            </w:pPr>
          </w:p>
          <w:p>
            <w:pPr>
              <w:pStyle w:val="4"/>
              <w:spacing w:line="390" w:lineRule="exact"/>
              <w:ind w:firstLine="420"/>
              <w:rPr>
                <w:rFonts w:hint="eastAsia"/>
                <w:sz w:val="21"/>
              </w:rPr>
            </w:pPr>
          </w:p>
          <w:p>
            <w:pPr>
              <w:pStyle w:val="4"/>
              <w:spacing w:line="390" w:lineRule="exact"/>
              <w:ind w:firstLine="420"/>
              <w:rPr>
                <w:rFonts w:hint="eastAsia"/>
                <w:sz w:val="21"/>
              </w:rPr>
            </w:pPr>
          </w:p>
          <w:p>
            <w:pPr>
              <w:pStyle w:val="4"/>
              <w:spacing w:line="390" w:lineRule="exact"/>
              <w:jc w:val="right"/>
              <w:rPr>
                <w:rFonts w:hint="eastAsia" w:ascii="宋体" w:hAnsi="宋体"/>
                <w:color w:val="000000"/>
              </w:rPr>
            </w:pPr>
          </w:p>
          <w:p>
            <w:pPr>
              <w:pStyle w:val="4"/>
              <w:spacing w:line="390" w:lineRule="exact"/>
              <w:jc w:val="right"/>
              <w:rPr>
                <w:rFonts w:ascii="宋体" w:hAnsi="宋体"/>
                <w:color w:val="000000"/>
              </w:rPr>
            </w:pPr>
          </w:p>
          <w:p>
            <w:pPr>
              <w:pStyle w:val="4"/>
              <w:spacing w:line="390" w:lineRule="exact"/>
              <w:jc w:val="right"/>
              <w:rPr>
                <w:rFonts w:ascii="宋体" w:hAnsi="宋体"/>
                <w:color w:val="000000"/>
              </w:rPr>
            </w:pPr>
          </w:p>
          <w:p>
            <w:pPr>
              <w:pStyle w:val="4"/>
              <w:spacing w:line="390" w:lineRule="exact"/>
              <w:jc w:val="right"/>
              <w:rPr>
                <w:rFonts w:ascii="宋体" w:hAnsi="宋体"/>
                <w:color w:val="000000"/>
              </w:rPr>
            </w:pPr>
          </w:p>
          <w:p>
            <w:pPr>
              <w:pStyle w:val="4"/>
              <w:spacing w:line="390" w:lineRule="exact"/>
              <w:jc w:val="right"/>
              <w:rPr>
                <w:rFonts w:hint="eastAsia"/>
              </w:rPr>
            </w:pPr>
            <w:r>
              <w:rPr>
                <w:rFonts w:ascii="宋体" w:hAnsi="宋体"/>
                <w:color w:val="000000"/>
              </w:rPr>
              <w:t>(</w:t>
            </w:r>
            <w:r>
              <w:rPr>
                <w:rFonts w:hint="eastAsia" w:ascii="宋体" w:hAnsi="宋体"/>
                <w:color w:val="000000"/>
              </w:rPr>
              <w:t>限1页</w:t>
            </w:r>
            <w:r>
              <w:rPr>
                <w:rFonts w:ascii="宋体" w:hAnsi="宋体"/>
                <w:color w:val="000000"/>
              </w:rPr>
              <w:t>)</w:t>
            </w:r>
          </w:p>
        </w:tc>
      </w:tr>
    </w:tbl>
    <w:p>
      <w:pPr>
        <w:pStyle w:val="4"/>
        <w:ind w:firstLine="0" w:firstLineChars="0"/>
        <w:jc w:val="center"/>
        <w:outlineLvl w:val="1"/>
        <w:rPr>
          <w:rFonts w:hint="eastAsia" w:ascii="Times New Roman" w:eastAsia="黑体"/>
          <w:b/>
          <w:color w:val="000000"/>
          <w:sz w:val="32"/>
        </w:rPr>
      </w:pPr>
      <w:r>
        <w:rPr>
          <w:rFonts w:hint="eastAsia" w:ascii="Times New Roman" w:eastAsia="黑体"/>
          <w:b/>
          <w:color w:val="000000"/>
          <w:sz w:val="32"/>
        </w:rPr>
        <w:t>三、主要科技创新</w:t>
      </w:r>
    </w:p>
    <w:tbl>
      <w:tblPr>
        <w:tblStyle w:val="9"/>
        <w:tblW w:w="9213"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9213"/>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3364" w:hRule="atLeast"/>
          <w:jc w:val="center"/>
        </w:trPr>
        <w:tc>
          <w:tcPr>
            <w:tcW w:w="9213" w:type="dxa"/>
            <w:tcBorders>
              <w:top w:val="single" w:color="auto" w:sz="4" w:space="0"/>
              <w:left w:val="single" w:color="auto" w:sz="4" w:space="0"/>
              <w:bottom w:val="single" w:color="auto" w:sz="4" w:space="0"/>
              <w:right w:val="single" w:color="auto" w:sz="4" w:space="0"/>
            </w:tcBorders>
            <w:noWrap w:val="0"/>
            <w:vAlign w:val="top"/>
          </w:tcPr>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jc w:val="right"/>
              <w:rPr>
                <w:rFonts w:ascii="宋体" w:hAnsi="宋体"/>
                <w:color w:val="000000"/>
              </w:rPr>
            </w:pPr>
          </w:p>
          <w:p>
            <w:pPr>
              <w:pStyle w:val="4"/>
              <w:spacing w:line="390" w:lineRule="exact"/>
              <w:jc w:val="right"/>
              <w:rPr>
                <w:rFonts w:ascii="宋体" w:hAnsi="宋体"/>
                <w:color w:val="000000"/>
              </w:rPr>
            </w:pPr>
          </w:p>
          <w:p>
            <w:pPr>
              <w:pStyle w:val="4"/>
              <w:spacing w:line="390" w:lineRule="exact"/>
              <w:jc w:val="right"/>
              <w:rPr>
                <w:rFonts w:hint="eastAsia"/>
                <w:bCs/>
              </w:rPr>
            </w:pPr>
            <w:r>
              <w:rPr>
                <w:rFonts w:ascii="宋体" w:hAnsi="宋体"/>
                <w:color w:val="000000"/>
              </w:rPr>
              <w:t>(</w:t>
            </w:r>
            <w:r>
              <w:rPr>
                <w:rFonts w:hint="eastAsia" w:ascii="宋体" w:hAnsi="宋体"/>
                <w:color w:val="000000"/>
              </w:rPr>
              <w:t>限1页</w:t>
            </w:r>
            <w:r>
              <w:rPr>
                <w:rFonts w:ascii="宋体" w:hAnsi="宋体"/>
                <w:color w:val="000000"/>
              </w:rPr>
              <w:t>)</w:t>
            </w:r>
          </w:p>
        </w:tc>
      </w:tr>
    </w:tbl>
    <w:p>
      <w:pPr>
        <w:pStyle w:val="4"/>
        <w:ind w:firstLine="0" w:firstLineChars="0"/>
        <w:jc w:val="center"/>
        <w:outlineLvl w:val="1"/>
        <w:rPr>
          <w:rFonts w:hint="eastAsia" w:ascii="Times New Roman" w:eastAsia="黑体"/>
          <w:b/>
          <w:color w:val="000000"/>
          <w:sz w:val="32"/>
        </w:rPr>
      </w:pPr>
      <w:r>
        <w:rPr>
          <w:rFonts w:ascii="Times New Roman" w:eastAsia="黑体"/>
          <w:b/>
          <w:color w:val="000000"/>
          <w:sz w:val="32"/>
        </w:rPr>
        <w:br w:type="column"/>
      </w:r>
      <w:r>
        <w:rPr>
          <w:rFonts w:hint="eastAsia" w:ascii="Times New Roman" w:eastAsia="黑体"/>
          <w:b/>
          <w:color w:val="000000"/>
          <w:sz w:val="32"/>
        </w:rPr>
        <w:t>四、项目详细内容</w:t>
      </w:r>
    </w:p>
    <w:tbl>
      <w:tblPr>
        <w:tblStyle w:val="9"/>
        <w:tblW w:w="9185"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9185"/>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3412" w:hRule="exact"/>
          <w:jc w:val="center"/>
        </w:trPr>
        <w:tc>
          <w:tcPr>
            <w:tcW w:w="9185" w:type="dxa"/>
            <w:tcBorders>
              <w:top w:val="single" w:color="auto" w:sz="4" w:space="0"/>
              <w:left w:val="single" w:color="auto" w:sz="4" w:space="0"/>
              <w:bottom w:val="single" w:color="auto" w:sz="4" w:space="0"/>
              <w:right w:val="single" w:color="auto" w:sz="4" w:space="0"/>
            </w:tcBorders>
            <w:noWrap w:val="0"/>
            <w:vAlign w:val="top"/>
          </w:tcPr>
          <w:p>
            <w:pPr>
              <w:pStyle w:val="4"/>
              <w:spacing w:line="390" w:lineRule="exact"/>
              <w:ind w:firstLine="84" w:firstLineChars="35"/>
              <w:rPr>
                <w:rFonts w:hint="eastAsia"/>
              </w:rPr>
            </w:pPr>
            <w:r>
              <w:rPr>
                <w:rFonts w:hint="eastAsia" w:ascii="Times New Roman"/>
              </w:rPr>
              <w:t>1.</w:t>
            </w:r>
            <w:r>
              <w:rPr>
                <w:rFonts w:hint="eastAsia"/>
              </w:rPr>
              <w:t>立项背景</w:t>
            </w:r>
          </w:p>
          <w:p>
            <w:pPr>
              <w:pStyle w:val="4"/>
              <w:spacing w:line="390" w:lineRule="exact"/>
              <w:ind w:firstLine="73" w:firstLineChars="35"/>
              <w:rPr>
                <w:rFonts w:hint="eastAsia"/>
                <w:sz w:val="21"/>
              </w:rPr>
            </w:pPr>
          </w:p>
          <w:p>
            <w:pPr>
              <w:pStyle w:val="4"/>
              <w:spacing w:line="390" w:lineRule="exact"/>
              <w:ind w:firstLine="73" w:firstLineChars="35"/>
              <w:rPr>
                <w:rFonts w:hint="eastAsia"/>
                <w:sz w:val="21"/>
              </w:rPr>
            </w:pPr>
          </w:p>
          <w:p>
            <w:pPr>
              <w:pStyle w:val="4"/>
              <w:spacing w:line="390" w:lineRule="exact"/>
              <w:ind w:firstLine="73" w:firstLineChars="35"/>
              <w:rPr>
                <w:rFonts w:hint="eastAsia"/>
                <w:sz w:val="21"/>
              </w:rPr>
            </w:pPr>
          </w:p>
          <w:p>
            <w:pPr>
              <w:pStyle w:val="4"/>
              <w:spacing w:line="390" w:lineRule="exact"/>
              <w:ind w:firstLine="73" w:firstLineChars="35"/>
              <w:rPr>
                <w:rFonts w:hint="eastAsia"/>
                <w:sz w:val="21"/>
              </w:rPr>
            </w:pPr>
          </w:p>
          <w:p>
            <w:pPr>
              <w:pStyle w:val="4"/>
              <w:spacing w:line="390" w:lineRule="exact"/>
              <w:ind w:firstLine="73" w:firstLineChars="35"/>
              <w:rPr>
                <w:rFonts w:hint="eastAsia"/>
                <w:sz w:val="21"/>
              </w:rPr>
            </w:pPr>
          </w:p>
          <w:p>
            <w:pPr>
              <w:pStyle w:val="4"/>
              <w:spacing w:line="390" w:lineRule="exact"/>
              <w:ind w:firstLine="73" w:firstLineChars="35"/>
              <w:rPr>
                <w:rFonts w:hint="eastAsia"/>
                <w:sz w:val="21"/>
              </w:rPr>
            </w:pPr>
          </w:p>
          <w:p>
            <w:pPr>
              <w:pStyle w:val="4"/>
              <w:spacing w:line="390" w:lineRule="exact"/>
              <w:ind w:firstLine="73" w:firstLineChars="35"/>
              <w:rPr>
                <w:rFonts w:hint="eastAsia"/>
                <w:sz w:val="21"/>
              </w:rPr>
            </w:pPr>
          </w:p>
          <w:p>
            <w:pPr>
              <w:pStyle w:val="4"/>
              <w:spacing w:line="390" w:lineRule="exact"/>
              <w:ind w:firstLine="73" w:firstLineChars="35"/>
              <w:rPr>
                <w:rFonts w:hint="eastAsia"/>
                <w:sz w:val="21"/>
              </w:rPr>
            </w:pPr>
          </w:p>
          <w:p>
            <w:pPr>
              <w:pStyle w:val="4"/>
              <w:spacing w:line="390" w:lineRule="exact"/>
              <w:ind w:firstLine="73" w:firstLineChars="35"/>
              <w:rPr>
                <w:rFonts w:hint="eastAsia"/>
                <w:sz w:val="21"/>
              </w:rPr>
            </w:pPr>
          </w:p>
          <w:p>
            <w:pPr>
              <w:pStyle w:val="4"/>
              <w:spacing w:line="390" w:lineRule="exact"/>
              <w:ind w:firstLine="73" w:firstLineChars="35"/>
              <w:rPr>
                <w:rFonts w:hint="eastAsia"/>
                <w:sz w:val="21"/>
              </w:rPr>
            </w:pPr>
          </w:p>
          <w:p>
            <w:pPr>
              <w:pStyle w:val="4"/>
              <w:spacing w:line="390" w:lineRule="exact"/>
              <w:ind w:firstLine="73" w:firstLineChars="35"/>
              <w:rPr>
                <w:rFonts w:hint="eastAsia"/>
                <w:sz w:val="21"/>
              </w:rPr>
            </w:pPr>
          </w:p>
          <w:p>
            <w:pPr>
              <w:pStyle w:val="4"/>
              <w:spacing w:line="390" w:lineRule="exact"/>
              <w:ind w:firstLine="73" w:firstLineChars="35"/>
              <w:rPr>
                <w:rFonts w:hint="eastAsia"/>
                <w:sz w:val="21"/>
              </w:rPr>
            </w:pPr>
          </w:p>
          <w:p>
            <w:pPr>
              <w:pStyle w:val="4"/>
              <w:spacing w:line="390" w:lineRule="exact"/>
              <w:ind w:firstLine="73" w:firstLineChars="35"/>
              <w:rPr>
                <w:rFonts w:hint="eastAsia"/>
                <w:sz w:val="21"/>
              </w:rPr>
            </w:pPr>
          </w:p>
          <w:p>
            <w:pPr>
              <w:pStyle w:val="4"/>
              <w:spacing w:line="390" w:lineRule="exact"/>
              <w:ind w:firstLine="73" w:firstLineChars="35"/>
              <w:rPr>
                <w:rFonts w:hint="eastAsia"/>
                <w:sz w:val="21"/>
              </w:rPr>
            </w:pPr>
          </w:p>
          <w:p>
            <w:pPr>
              <w:pStyle w:val="4"/>
              <w:spacing w:line="390" w:lineRule="exact"/>
              <w:ind w:firstLine="73" w:firstLineChars="35"/>
              <w:rPr>
                <w:rFonts w:hint="eastAsia"/>
                <w:sz w:val="21"/>
              </w:rPr>
            </w:pPr>
          </w:p>
          <w:p>
            <w:pPr>
              <w:pStyle w:val="4"/>
              <w:spacing w:line="390" w:lineRule="exact"/>
              <w:ind w:firstLine="73" w:firstLineChars="35"/>
              <w:rPr>
                <w:rFonts w:hint="eastAsia"/>
                <w:sz w:val="21"/>
              </w:rPr>
            </w:pPr>
          </w:p>
          <w:p>
            <w:pPr>
              <w:pStyle w:val="4"/>
              <w:spacing w:line="390" w:lineRule="exact"/>
              <w:ind w:firstLine="73" w:firstLineChars="35"/>
              <w:rPr>
                <w:rFonts w:hint="eastAsia"/>
                <w:sz w:val="21"/>
              </w:rPr>
            </w:pPr>
          </w:p>
          <w:p>
            <w:pPr>
              <w:pStyle w:val="4"/>
              <w:spacing w:line="390" w:lineRule="exact"/>
              <w:ind w:firstLine="73" w:firstLineChars="35"/>
              <w:rPr>
                <w:rFonts w:hint="eastAsia"/>
                <w:sz w:val="21"/>
              </w:rPr>
            </w:pPr>
          </w:p>
          <w:p>
            <w:pPr>
              <w:pStyle w:val="4"/>
              <w:spacing w:line="390" w:lineRule="exact"/>
              <w:ind w:firstLine="73" w:firstLineChars="35"/>
              <w:rPr>
                <w:rFonts w:hint="eastAsia"/>
                <w:sz w:val="21"/>
              </w:rPr>
            </w:pPr>
          </w:p>
          <w:p>
            <w:pPr>
              <w:pStyle w:val="4"/>
              <w:spacing w:line="390" w:lineRule="exact"/>
              <w:ind w:firstLine="73" w:firstLineChars="35"/>
              <w:rPr>
                <w:rFonts w:hint="eastAsia"/>
                <w:sz w:val="21"/>
              </w:rPr>
            </w:pPr>
          </w:p>
          <w:p>
            <w:pPr>
              <w:pStyle w:val="4"/>
              <w:spacing w:line="390" w:lineRule="exact"/>
              <w:ind w:firstLine="73" w:firstLineChars="35"/>
              <w:rPr>
                <w:rFonts w:hint="eastAsia"/>
                <w:sz w:val="21"/>
              </w:rPr>
            </w:pPr>
          </w:p>
          <w:p>
            <w:pPr>
              <w:pStyle w:val="4"/>
              <w:spacing w:line="390" w:lineRule="exact"/>
              <w:ind w:firstLine="73" w:firstLineChars="35"/>
              <w:rPr>
                <w:rFonts w:hint="eastAsia"/>
                <w:sz w:val="21"/>
              </w:rPr>
            </w:pPr>
          </w:p>
          <w:p>
            <w:pPr>
              <w:pStyle w:val="4"/>
              <w:spacing w:line="390" w:lineRule="exact"/>
              <w:ind w:firstLine="73" w:firstLineChars="35"/>
              <w:rPr>
                <w:rFonts w:hint="eastAsia"/>
                <w:sz w:val="21"/>
              </w:rPr>
            </w:pPr>
          </w:p>
          <w:p>
            <w:pPr>
              <w:pStyle w:val="4"/>
              <w:spacing w:line="390" w:lineRule="exact"/>
              <w:ind w:firstLine="73" w:firstLineChars="35"/>
              <w:rPr>
                <w:rFonts w:hint="eastAsia"/>
                <w:sz w:val="21"/>
              </w:rPr>
            </w:pPr>
          </w:p>
          <w:p>
            <w:pPr>
              <w:pStyle w:val="4"/>
              <w:spacing w:line="390" w:lineRule="exact"/>
              <w:ind w:firstLine="73" w:firstLineChars="35"/>
              <w:rPr>
                <w:rFonts w:hint="eastAsia"/>
                <w:sz w:val="21"/>
              </w:rPr>
            </w:pPr>
          </w:p>
          <w:p>
            <w:pPr>
              <w:pStyle w:val="4"/>
              <w:spacing w:line="390" w:lineRule="exact"/>
              <w:ind w:firstLine="73" w:firstLineChars="35"/>
              <w:rPr>
                <w:rFonts w:hint="eastAsia"/>
                <w:sz w:val="21"/>
              </w:rPr>
            </w:pPr>
          </w:p>
          <w:p>
            <w:pPr>
              <w:pStyle w:val="4"/>
              <w:spacing w:line="390" w:lineRule="exact"/>
              <w:ind w:firstLine="73" w:firstLineChars="35"/>
              <w:rPr>
                <w:rFonts w:hint="eastAsia"/>
                <w:sz w:val="21"/>
              </w:rPr>
            </w:pPr>
          </w:p>
          <w:p>
            <w:pPr>
              <w:pStyle w:val="4"/>
              <w:spacing w:line="390" w:lineRule="exact"/>
              <w:ind w:firstLine="73" w:firstLineChars="35"/>
              <w:rPr>
                <w:rFonts w:hint="eastAsia"/>
                <w:sz w:val="21"/>
              </w:rPr>
            </w:pPr>
          </w:p>
          <w:p>
            <w:pPr>
              <w:pStyle w:val="4"/>
              <w:spacing w:line="390" w:lineRule="exact"/>
              <w:ind w:firstLine="73" w:firstLineChars="35"/>
              <w:rPr>
                <w:rFonts w:hint="eastAsia"/>
                <w:sz w:val="21"/>
              </w:rPr>
            </w:pPr>
          </w:p>
          <w:p>
            <w:pPr>
              <w:pStyle w:val="4"/>
              <w:spacing w:line="390" w:lineRule="exact"/>
              <w:ind w:firstLine="73" w:firstLineChars="35"/>
              <w:rPr>
                <w:rFonts w:hint="eastAsia"/>
                <w:sz w:val="21"/>
              </w:rPr>
            </w:pPr>
          </w:p>
          <w:p>
            <w:pPr>
              <w:pStyle w:val="4"/>
              <w:spacing w:line="390" w:lineRule="exact"/>
              <w:ind w:firstLine="73" w:firstLineChars="35"/>
              <w:rPr>
                <w:rFonts w:hint="eastAsia"/>
                <w:sz w:val="21"/>
              </w:rPr>
            </w:pPr>
          </w:p>
          <w:p>
            <w:pPr>
              <w:pStyle w:val="4"/>
              <w:spacing w:line="390" w:lineRule="exact"/>
              <w:ind w:firstLine="73" w:firstLineChars="35"/>
              <w:rPr>
                <w:rFonts w:hint="eastAsia"/>
                <w:sz w:val="21"/>
              </w:rPr>
            </w:pPr>
          </w:p>
          <w:p>
            <w:pPr>
              <w:pStyle w:val="4"/>
              <w:spacing w:line="390" w:lineRule="exact"/>
              <w:ind w:firstLine="84" w:firstLineChars="35"/>
              <w:jc w:val="right"/>
              <w:rPr>
                <w:rFonts w:hint="eastAsia"/>
              </w:rPr>
            </w:pPr>
            <w:r>
              <w:rPr>
                <w:rFonts w:ascii="宋体" w:hAnsi="宋体"/>
                <w:color w:val="000000"/>
              </w:rPr>
              <w:t>(</w:t>
            </w:r>
            <w:r>
              <w:rPr>
                <w:rFonts w:hint="eastAsia" w:ascii="宋体" w:hAnsi="宋体"/>
                <w:color w:val="000000"/>
              </w:rPr>
              <w:t>限800个汉字</w:t>
            </w:r>
            <w:r>
              <w:rPr>
                <w:rFonts w:ascii="宋体" w:hAnsi="宋体"/>
                <w:color w:val="000000"/>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060" w:hRule="exact"/>
          <w:jc w:val="center"/>
        </w:trPr>
        <w:tc>
          <w:tcPr>
            <w:tcW w:w="9185" w:type="dxa"/>
            <w:tcBorders>
              <w:top w:val="single" w:color="auto" w:sz="4" w:space="0"/>
              <w:left w:val="single" w:color="auto" w:sz="4" w:space="0"/>
              <w:bottom w:val="single" w:color="auto" w:sz="4" w:space="0"/>
              <w:right w:val="single" w:color="auto" w:sz="4" w:space="0"/>
            </w:tcBorders>
            <w:noWrap w:val="0"/>
            <w:vAlign w:val="top"/>
          </w:tcPr>
          <w:p>
            <w:pPr>
              <w:pStyle w:val="4"/>
              <w:adjustRightInd w:val="0"/>
              <w:snapToGrid w:val="0"/>
              <w:ind w:firstLine="84" w:firstLineChars="35"/>
              <w:rPr>
                <w:rFonts w:hint="eastAsia"/>
              </w:rPr>
            </w:pPr>
            <w:r>
              <w:rPr>
                <w:rFonts w:hint="eastAsia" w:ascii="Times New Roman"/>
              </w:rPr>
              <w:t>2.</w:t>
            </w:r>
            <w:r>
              <w:rPr>
                <w:rFonts w:hint="eastAsia"/>
              </w:rPr>
              <w:t>详细技术内容</w:t>
            </w:r>
          </w:p>
          <w:p>
            <w:pPr>
              <w:pStyle w:val="4"/>
              <w:adjustRightInd w:val="0"/>
              <w:snapToGrid w:val="0"/>
              <w:ind w:firstLine="0" w:firstLineChars="0"/>
              <w:rPr>
                <w:rFonts w:hint="eastAsia" w:ascii="Times New Roman"/>
              </w:rPr>
            </w:pPr>
            <w:r>
              <w:rPr>
                <w:rFonts w:hint="eastAsia" w:ascii="Times New Roman"/>
              </w:rPr>
              <w:t xml:space="preserve">（1）科学技术内容 </w:t>
            </w:r>
          </w:p>
          <w:p>
            <w:pPr>
              <w:pStyle w:val="4"/>
              <w:adjustRightInd w:val="0"/>
              <w:snapToGrid w:val="0"/>
              <w:ind w:firstLine="0" w:firstLineChars="0"/>
              <w:rPr>
                <w:rFonts w:hint="eastAsia" w:ascii="Times New Roman"/>
              </w:rPr>
            </w:pPr>
            <w:r>
              <w:rPr>
                <w:rFonts w:hint="eastAsia" w:ascii="Times New Roman"/>
              </w:rPr>
              <w:t>（2）与当前国内外同类成果主要参数、效益、市场竞争力的比较</w:t>
            </w:r>
          </w:p>
          <w:p>
            <w:pPr>
              <w:pStyle w:val="4"/>
              <w:spacing w:line="390" w:lineRule="exact"/>
              <w:ind w:firstLine="0" w:firstLineChars="0"/>
              <w:rPr>
                <w:rFonts w:hint="eastAsia" w:ascii="Times New Roman"/>
                <w:sz w:val="21"/>
              </w:rPr>
            </w:pPr>
          </w:p>
          <w:p>
            <w:pPr>
              <w:pStyle w:val="4"/>
              <w:adjustRightInd w:val="0"/>
              <w:snapToGrid w:val="0"/>
              <w:ind w:firstLine="0" w:firstLineChars="0"/>
              <w:rPr>
                <w:rFonts w:hint="eastAsia" w:ascii="Times New Roman" w:hAnsi="Times New Roman" w:eastAsia="宋体" w:cs="Times New Roman"/>
              </w:rPr>
            </w:pPr>
            <w:r>
              <w:rPr>
                <w:rFonts w:hint="eastAsia" w:ascii="Times New Roman" w:hAnsi="Times New Roman" w:eastAsia="宋体" w:cs="Times New Roman"/>
              </w:rPr>
              <w:t>3. 技术局限性（限1页）</w:t>
            </w:r>
          </w:p>
          <w:p>
            <w:pPr>
              <w:pStyle w:val="4"/>
              <w:spacing w:line="390" w:lineRule="exact"/>
              <w:ind w:firstLine="0" w:firstLineChars="0"/>
              <w:rPr>
                <w:rFonts w:hint="eastAsia" w:ascii="Times New Roman"/>
                <w:sz w:val="21"/>
              </w:rPr>
            </w:pPr>
          </w:p>
          <w:p>
            <w:pPr>
              <w:pStyle w:val="4"/>
              <w:spacing w:line="390" w:lineRule="exact"/>
              <w:ind w:firstLine="0" w:firstLineChars="0"/>
              <w:rPr>
                <w:rFonts w:hint="eastAsia" w:ascii="Times New Roman"/>
                <w:sz w:val="21"/>
              </w:rPr>
            </w:pPr>
          </w:p>
          <w:p>
            <w:pPr>
              <w:pStyle w:val="4"/>
              <w:spacing w:line="390" w:lineRule="exact"/>
              <w:ind w:firstLine="0" w:firstLineChars="0"/>
              <w:rPr>
                <w:rFonts w:hint="eastAsia" w:ascii="Times New Roman"/>
                <w:sz w:val="21"/>
              </w:rPr>
            </w:pPr>
          </w:p>
          <w:p>
            <w:pPr>
              <w:pStyle w:val="4"/>
              <w:spacing w:line="390" w:lineRule="exact"/>
              <w:ind w:firstLine="0" w:firstLineChars="0"/>
              <w:rPr>
                <w:rFonts w:hint="eastAsia" w:ascii="Times New Roman"/>
                <w:sz w:val="21"/>
              </w:rPr>
            </w:pPr>
          </w:p>
          <w:p>
            <w:pPr>
              <w:pStyle w:val="4"/>
              <w:spacing w:line="390" w:lineRule="exact"/>
              <w:ind w:firstLine="0" w:firstLineChars="0"/>
              <w:rPr>
                <w:rFonts w:hint="eastAsia" w:ascii="Times New Roman"/>
                <w:sz w:val="21"/>
              </w:rPr>
            </w:pPr>
          </w:p>
          <w:p>
            <w:pPr>
              <w:pStyle w:val="4"/>
              <w:spacing w:line="390" w:lineRule="exact"/>
              <w:ind w:firstLine="0" w:firstLineChars="0"/>
              <w:rPr>
                <w:rFonts w:hint="eastAsia" w:ascii="Times New Roman"/>
                <w:sz w:val="21"/>
              </w:rPr>
            </w:pPr>
          </w:p>
          <w:p>
            <w:pPr>
              <w:pStyle w:val="4"/>
              <w:spacing w:line="390" w:lineRule="exact"/>
              <w:ind w:firstLine="0" w:firstLineChars="0"/>
              <w:rPr>
                <w:rFonts w:hint="eastAsia" w:ascii="Times New Roman"/>
                <w:sz w:val="21"/>
              </w:rPr>
            </w:pPr>
          </w:p>
          <w:p>
            <w:pPr>
              <w:pStyle w:val="4"/>
              <w:spacing w:line="390" w:lineRule="exact"/>
              <w:ind w:firstLine="0" w:firstLineChars="0"/>
              <w:rPr>
                <w:rFonts w:hint="eastAsia" w:ascii="Times New Roman"/>
                <w:sz w:val="21"/>
              </w:rPr>
            </w:pPr>
          </w:p>
          <w:p>
            <w:pPr>
              <w:pStyle w:val="4"/>
              <w:spacing w:line="390" w:lineRule="exact"/>
              <w:ind w:firstLine="0" w:firstLineChars="0"/>
              <w:rPr>
                <w:rFonts w:hint="eastAsia" w:ascii="Times New Roman"/>
                <w:sz w:val="21"/>
              </w:rPr>
            </w:pPr>
          </w:p>
          <w:p>
            <w:pPr>
              <w:pStyle w:val="4"/>
              <w:spacing w:line="390" w:lineRule="exact"/>
              <w:ind w:firstLine="0" w:firstLineChars="0"/>
              <w:rPr>
                <w:rFonts w:hint="eastAsia" w:ascii="Times New Roman"/>
                <w:sz w:val="21"/>
              </w:rPr>
            </w:pPr>
          </w:p>
          <w:p>
            <w:pPr>
              <w:pStyle w:val="4"/>
              <w:spacing w:line="390" w:lineRule="exact"/>
              <w:ind w:firstLine="0" w:firstLineChars="0"/>
              <w:rPr>
                <w:rFonts w:hint="eastAsia" w:ascii="Times New Roman"/>
                <w:sz w:val="21"/>
              </w:rPr>
            </w:pPr>
          </w:p>
          <w:p>
            <w:pPr>
              <w:pStyle w:val="4"/>
              <w:spacing w:line="390" w:lineRule="exact"/>
              <w:ind w:firstLine="0" w:firstLineChars="0"/>
              <w:rPr>
                <w:rFonts w:hint="eastAsia" w:ascii="Times New Roman"/>
                <w:sz w:val="21"/>
              </w:rPr>
            </w:pPr>
          </w:p>
          <w:p>
            <w:pPr>
              <w:pStyle w:val="4"/>
              <w:spacing w:line="390" w:lineRule="exact"/>
              <w:ind w:firstLine="0" w:firstLineChars="0"/>
              <w:rPr>
                <w:rFonts w:hint="eastAsia" w:ascii="Times New Roman"/>
                <w:sz w:val="21"/>
              </w:rPr>
            </w:pPr>
          </w:p>
          <w:p>
            <w:pPr>
              <w:pStyle w:val="4"/>
              <w:spacing w:line="390" w:lineRule="exact"/>
              <w:ind w:firstLine="0" w:firstLineChars="0"/>
              <w:rPr>
                <w:rFonts w:hint="eastAsia" w:ascii="Times New Roman"/>
                <w:sz w:val="21"/>
              </w:rPr>
            </w:pPr>
          </w:p>
          <w:p>
            <w:pPr>
              <w:pStyle w:val="4"/>
              <w:spacing w:line="390" w:lineRule="exact"/>
              <w:ind w:firstLine="0" w:firstLineChars="0"/>
              <w:rPr>
                <w:rFonts w:hint="eastAsia" w:ascii="Times New Roman"/>
                <w:sz w:val="21"/>
              </w:rPr>
            </w:pPr>
          </w:p>
          <w:p>
            <w:pPr>
              <w:pStyle w:val="4"/>
              <w:spacing w:line="390" w:lineRule="exact"/>
              <w:ind w:firstLine="0" w:firstLineChars="0"/>
              <w:rPr>
                <w:rFonts w:hint="eastAsia" w:ascii="Times New Roman"/>
                <w:sz w:val="21"/>
              </w:rPr>
            </w:pPr>
          </w:p>
          <w:p>
            <w:pPr>
              <w:pStyle w:val="4"/>
              <w:spacing w:line="390" w:lineRule="exact"/>
              <w:ind w:firstLine="0" w:firstLineChars="0"/>
              <w:rPr>
                <w:rFonts w:hint="eastAsia" w:ascii="Times New Roman"/>
                <w:sz w:val="21"/>
              </w:rPr>
            </w:pPr>
          </w:p>
          <w:p>
            <w:pPr>
              <w:pStyle w:val="4"/>
              <w:spacing w:line="390" w:lineRule="exact"/>
              <w:ind w:firstLine="0" w:firstLineChars="0"/>
              <w:rPr>
                <w:rFonts w:hint="eastAsia" w:ascii="Times New Roman"/>
                <w:sz w:val="21"/>
              </w:rPr>
            </w:pPr>
          </w:p>
          <w:p>
            <w:pPr>
              <w:pStyle w:val="4"/>
              <w:spacing w:line="390" w:lineRule="exact"/>
              <w:ind w:firstLine="0" w:firstLineChars="0"/>
              <w:rPr>
                <w:rFonts w:hint="eastAsia" w:ascii="Times New Roman"/>
                <w:sz w:val="21"/>
              </w:rPr>
            </w:pPr>
          </w:p>
          <w:p>
            <w:pPr>
              <w:pStyle w:val="4"/>
              <w:spacing w:line="390" w:lineRule="exact"/>
              <w:ind w:firstLine="0" w:firstLineChars="0"/>
              <w:rPr>
                <w:rFonts w:hint="eastAsia" w:ascii="Times New Roman"/>
                <w:sz w:val="21"/>
              </w:rPr>
            </w:pPr>
          </w:p>
          <w:p>
            <w:pPr>
              <w:pStyle w:val="4"/>
              <w:spacing w:line="390" w:lineRule="exact"/>
              <w:ind w:firstLine="0" w:firstLineChars="0"/>
              <w:rPr>
                <w:rFonts w:hint="eastAsia" w:ascii="Times New Roman"/>
                <w:sz w:val="21"/>
              </w:rPr>
            </w:pPr>
          </w:p>
          <w:p>
            <w:pPr>
              <w:pStyle w:val="4"/>
              <w:spacing w:line="390" w:lineRule="exact"/>
              <w:ind w:firstLine="0" w:firstLineChars="0"/>
              <w:rPr>
                <w:rFonts w:hint="eastAsia" w:ascii="Times New Roman"/>
                <w:sz w:val="21"/>
              </w:rPr>
            </w:pPr>
          </w:p>
          <w:p>
            <w:pPr>
              <w:pStyle w:val="4"/>
              <w:spacing w:line="390" w:lineRule="exact"/>
              <w:ind w:firstLine="0" w:firstLineChars="0"/>
              <w:rPr>
                <w:rFonts w:hint="eastAsia" w:ascii="Times New Roman"/>
                <w:sz w:val="21"/>
              </w:rPr>
            </w:pPr>
          </w:p>
          <w:p>
            <w:pPr>
              <w:pStyle w:val="4"/>
              <w:spacing w:line="390" w:lineRule="exact"/>
              <w:ind w:firstLine="0" w:firstLineChars="0"/>
              <w:rPr>
                <w:rFonts w:hint="eastAsia" w:ascii="Times New Roman"/>
                <w:sz w:val="21"/>
              </w:rPr>
            </w:pPr>
          </w:p>
          <w:p>
            <w:pPr>
              <w:pStyle w:val="4"/>
              <w:spacing w:line="390" w:lineRule="exact"/>
              <w:ind w:firstLine="0" w:firstLineChars="0"/>
              <w:rPr>
                <w:rFonts w:hint="eastAsia" w:ascii="Times New Roman"/>
                <w:sz w:val="21"/>
              </w:rPr>
            </w:pPr>
          </w:p>
          <w:p>
            <w:pPr>
              <w:pStyle w:val="4"/>
              <w:spacing w:line="390" w:lineRule="exact"/>
              <w:ind w:firstLine="0" w:firstLineChars="0"/>
              <w:rPr>
                <w:rFonts w:hint="eastAsia" w:ascii="Times New Roman"/>
                <w:sz w:val="21"/>
              </w:rPr>
            </w:pPr>
          </w:p>
          <w:p>
            <w:pPr>
              <w:pStyle w:val="4"/>
              <w:spacing w:line="390" w:lineRule="exact"/>
              <w:ind w:firstLine="0" w:firstLineChars="0"/>
              <w:rPr>
                <w:rFonts w:hint="eastAsia" w:ascii="Times New Roman"/>
                <w:sz w:val="21"/>
              </w:rPr>
            </w:pPr>
          </w:p>
          <w:p>
            <w:pPr>
              <w:pStyle w:val="4"/>
              <w:spacing w:line="390" w:lineRule="exact"/>
              <w:ind w:firstLine="0" w:firstLineChars="0"/>
              <w:rPr>
                <w:rFonts w:hint="eastAsia" w:ascii="Times New Roman"/>
                <w:sz w:val="21"/>
              </w:rPr>
            </w:pPr>
          </w:p>
          <w:p>
            <w:pPr>
              <w:pStyle w:val="4"/>
              <w:spacing w:line="390" w:lineRule="exact"/>
              <w:jc w:val="right"/>
              <w:rPr>
                <w:rFonts w:hint="eastAsia"/>
              </w:rPr>
            </w:pPr>
          </w:p>
          <w:p>
            <w:pPr>
              <w:pStyle w:val="4"/>
              <w:spacing w:line="390" w:lineRule="exact"/>
              <w:jc w:val="right"/>
              <w:rPr>
                <w:rFonts w:hint="eastAsia"/>
              </w:rPr>
            </w:pPr>
          </w:p>
          <w:p>
            <w:pPr>
              <w:pStyle w:val="4"/>
              <w:spacing w:line="390" w:lineRule="exact"/>
              <w:jc w:val="right"/>
              <w:rPr>
                <w:b/>
                <w:bCs/>
              </w:rPr>
            </w:pPr>
            <w:r>
              <w:rPr>
                <w:rFonts w:hint="eastAsia"/>
              </w:rPr>
              <w:t>(纸面不敷，可另增页，不超过14页)</w:t>
            </w:r>
          </w:p>
          <w:p>
            <w:pPr>
              <w:pStyle w:val="4"/>
              <w:spacing w:line="390" w:lineRule="exact"/>
              <w:ind w:firstLine="482"/>
              <w:jc w:val="right"/>
              <w:rPr>
                <w:rFonts w:hint="eastAsia"/>
                <w:b/>
                <w:bCs/>
              </w:rPr>
            </w:pPr>
          </w:p>
          <w:p>
            <w:pPr>
              <w:pStyle w:val="4"/>
              <w:spacing w:line="390" w:lineRule="exact"/>
              <w:ind w:firstLine="0" w:firstLineChars="0"/>
              <w:rPr>
                <w:rFonts w:hint="eastAsia"/>
                <w:sz w:val="21"/>
              </w:rPr>
            </w:pPr>
          </w:p>
        </w:tc>
      </w:tr>
    </w:tbl>
    <w:p>
      <w:pPr>
        <w:autoSpaceDE w:val="0"/>
        <w:autoSpaceDN w:val="0"/>
        <w:adjustRightInd w:val="0"/>
        <w:jc w:val="center"/>
        <w:rPr>
          <w:rFonts w:ascii="黑体" w:eastAsia="黑体" w:cs="黑体"/>
          <w:b/>
          <w:color w:val="000000"/>
          <w:kern w:val="0"/>
          <w:sz w:val="32"/>
          <w:szCs w:val="32"/>
        </w:rPr>
      </w:pPr>
      <w:r>
        <w:rPr>
          <w:rFonts w:hint="eastAsia" w:ascii="黑体" w:eastAsia="黑体" w:cs="黑体"/>
          <w:b/>
          <w:color w:val="000000"/>
          <w:kern w:val="0"/>
          <w:sz w:val="32"/>
          <w:szCs w:val="32"/>
        </w:rPr>
        <w:t>五、</w:t>
      </w:r>
      <w:r>
        <w:rPr>
          <w:rFonts w:hint="eastAsia" w:ascii="黑体" w:eastAsia="黑体" w:cs="黑体"/>
          <w:b/>
          <w:color w:val="000000"/>
          <w:kern w:val="0"/>
          <w:sz w:val="32"/>
          <w:szCs w:val="32"/>
          <w:lang w:val="en-US" w:eastAsia="zh-CN"/>
        </w:rPr>
        <w:t>客观</w:t>
      </w:r>
      <w:r>
        <w:rPr>
          <w:rFonts w:hint="eastAsia" w:ascii="黑体" w:eastAsia="黑体" w:cs="黑体"/>
          <w:b/>
          <w:color w:val="000000"/>
          <w:kern w:val="0"/>
          <w:sz w:val="32"/>
          <w:szCs w:val="32"/>
        </w:rPr>
        <w:t>评价</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74" w:hRule="atLeast"/>
        </w:trPr>
        <w:tc>
          <w:tcPr>
            <w:tcW w:w="9286" w:type="dxa"/>
            <w:noWrap w:val="0"/>
            <w:vAlign w:val="top"/>
          </w:tcPr>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right"/>
              <w:rPr>
                <w:rFonts w:hint="eastAsia" w:ascii="宋体" w:cs="宋体"/>
                <w:kern w:val="0"/>
                <w:sz w:val="24"/>
              </w:rPr>
            </w:pPr>
            <w:r>
              <w:rPr>
                <w:rFonts w:hint="eastAsia" w:ascii="宋体" w:cs="宋体"/>
                <w:kern w:val="0"/>
                <w:sz w:val="24"/>
              </w:rPr>
              <w:t>（限</w:t>
            </w:r>
            <w:r>
              <w:rPr>
                <w:rFonts w:eastAsia="黑体"/>
                <w:kern w:val="0"/>
                <w:sz w:val="24"/>
              </w:rPr>
              <w:t xml:space="preserve">2 </w:t>
            </w:r>
            <w:r>
              <w:rPr>
                <w:rFonts w:hint="eastAsia" w:ascii="宋体" w:cs="宋体"/>
                <w:kern w:val="0"/>
                <w:sz w:val="24"/>
              </w:rPr>
              <w:t>页）</w:t>
            </w:r>
          </w:p>
          <w:p>
            <w:pPr>
              <w:autoSpaceDE w:val="0"/>
              <w:autoSpaceDN w:val="0"/>
              <w:adjustRightInd w:val="0"/>
              <w:jc w:val="left"/>
              <w:rPr>
                <w:rFonts w:hint="eastAsia" w:ascii="宋体" w:cs="宋体"/>
                <w:kern w:val="0"/>
                <w:sz w:val="24"/>
              </w:rPr>
            </w:pPr>
          </w:p>
        </w:tc>
      </w:tr>
    </w:tbl>
    <w:p>
      <w:pPr>
        <w:autoSpaceDE w:val="0"/>
        <w:autoSpaceDN w:val="0"/>
        <w:adjustRightInd w:val="0"/>
        <w:jc w:val="center"/>
        <w:rPr>
          <w:rFonts w:ascii="黑体" w:eastAsia="黑体" w:cs="黑体"/>
          <w:b/>
          <w:color w:val="000000"/>
          <w:kern w:val="0"/>
          <w:sz w:val="32"/>
          <w:szCs w:val="32"/>
        </w:rPr>
      </w:pPr>
      <w:r>
        <w:rPr>
          <w:rFonts w:hint="eastAsia" w:ascii="黑体" w:eastAsia="黑体" w:cs="黑体"/>
          <w:b/>
          <w:color w:val="000000"/>
          <w:kern w:val="0"/>
          <w:sz w:val="32"/>
          <w:szCs w:val="32"/>
        </w:rPr>
        <w:t>六、推广应用情况和社会公益效益</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85"/>
        <w:gridCol w:w="1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15" w:hRule="atLeast"/>
        </w:trPr>
        <w:tc>
          <w:tcPr>
            <w:tcW w:w="9286" w:type="dxa"/>
            <w:gridSpan w:val="2"/>
            <w:noWrap w:val="0"/>
            <w:vAlign w:val="top"/>
          </w:tcPr>
          <w:p>
            <w:pPr>
              <w:autoSpaceDE w:val="0"/>
              <w:autoSpaceDN w:val="0"/>
              <w:adjustRightInd w:val="0"/>
              <w:jc w:val="left"/>
              <w:rPr>
                <w:rFonts w:hint="eastAsia" w:ascii="宋体" w:cs="宋体"/>
                <w:kern w:val="0"/>
                <w:sz w:val="24"/>
              </w:rPr>
            </w:pPr>
            <w:r>
              <w:rPr>
                <w:rFonts w:hint="eastAsia" w:ascii="宋体" w:cs="宋体"/>
                <w:kern w:val="0"/>
                <w:sz w:val="24"/>
              </w:rPr>
              <w:t>1．推广应用情况</w:t>
            </w: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right"/>
              <w:rPr>
                <w:rFonts w:hint="eastAsia" w:ascii="宋体" w:cs="宋体"/>
                <w:kern w:val="0"/>
                <w:sz w:val="24"/>
              </w:rPr>
            </w:pPr>
            <w:r>
              <w:rPr>
                <w:rFonts w:hint="eastAsia" w:ascii="宋体" w:cs="宋体"/>
                <w:kern w:val="0"/>
                <w:sz w:val="24"/>
              </w:rPr>
              <w:t>（限</w:t>
            </w:r>
            <w:r>
              <w:rPr>
                <w:rFonts w:hint="eastAsia" w:eastAsia="黑体"/>
                <w:kern w:val="0"/>
                <w:sz w:val="24"/>
              </w:rPr>
              <w:t>1</w:t>
            </w:r>
            <w:r>
              <w:rPr>
                <w:rFonts w:eastAsia="黑体"/>
                <w:kern w:val="0"/>
                <w:sz w:val="24"/>
              </w:rPr>
              <w:t xml:space="preserve"> </w:t>
            </w:r>
            <w:r>
              <w:rPr>
                <w:rFonts w:hint="eastAsia" w:ascii="宋体" w:cs="宋体"/>
                <w:kern w:val="0"/>
                <w:sz w:val="24"/>
              </w:rPr>
              <w:t>页）</w:t>
            </w:r>
          </w:p>
          <w:p>
            <w:pPr>
              <w:autoSpaceDE w:val="0"/>
              <w:autoSpaceDN w:val="0"/>
              <w:adjustRightInd w:val="0"/>
              <w:jc w:val="left"/>
              <w:rPr>
                <w:rFonts w:hint="eastAsia" w:ascii="宋体"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101" w:type="dxa"/>
          <w:trHeight w:val="14224" w:hRule="atLeast"/>
        </w:trPr>
        <w:tc>
          <w:tcPr>
            <w:tcW w:w="9185" w:type="dxa"/>
            <w:tcBorders>
              <w:top w:val="single" w:color="auto" w:sz="4" w:space="0"/>
              <w:left w:val="single" w:color="auto" w:sz="4" w:space="0"/>
              <w:bottom w:val="single" w:color="auto" w:sz="4" w:space="0"/>
              <w:right w:val="single" w:color="auto" w:sz="4" w:space="0"/>
            </w:tcBorders>
            <w:noWrap w:val="0"/>
            <w:vAlign w:val="top"/>
          </w:tcPr>
          <w:p>
            <w:pPr>
              <w:autoSpaceDE w:val="0"/>
              <w:autoSpaceDN w:val="0"/>
              <w:adjustRightInd w:val="0"/>
              <w:jc w:val="left"/>
              <w:rPr>
                <w:rFonts w:hint="eastAsia" w:ascii="宋体" w:hAnsi="Times New Roman" w:eastAsia="宋体" w:cs="宋体"/>
                <w:kern w:val="0"/>
                <w:sz w:val="24"/>
              </w:rPr>
            </w:pPr>
            <w:r>
              <w:rPr>
                <w:rFonts w:hint="eastAsia" w:ascii="宋体" w:hAnsi="Times New Roman" w:eastAsia="宋体" w:cs="宋体"/>
                <w:kern w:val="0"/>
                <w:sz w:val="24"/>
              </w:rPr>
              <w:t>2. 社会效益</w:t>
            </w:r>
          </w:p>
          <w:p>
            <w:pPr>
              <w:pStyle w:val="4"/>
              <w:spacing w:line="390" w:lineRule="exact"/>
              <w:ind w:firstLine="6090" w:firstLineChars="2900"/>
              <w:rPr>
                <w:rFonts w:hint="eastAsia" w:ascii="Times New Roman"/>
                <w:sz w:val="21"/>
              </w:rPr>
            </w:pPr>
          </w:p>
          <w:p>
            <w:pPr>
              <w:pStyle w:val="4"/>
              <w:spacing w:line="390" w:lineRule="exact"/>
              <w:ind w:firstLine="6090" w:firstLineChars="2900"/>
              <w:rPr>
                <w:rFonts w:hint="eastAsia" w:ascii="Times New Roman"/>
                <w:sz w:val="21"/>
              </w:rPr>
            </w:pPr>
          </w:p>
          <w:p>
            <w:pPr>
              <w:pStyle w:val="4"/>
              <w:spacing w:line="390" w:lineRule="exact"/>
              <w:ind w:firstLine="6090" w:firstLineChars="2900"/>
              <w:rPr>
                <w:rFonts w:hint="eastAsia" w:ascii="Times New Roman"/>
                <w:sz w:val="21"/>
              </w:rPr>
            </w:pPr>
          </w:p>
          <w:p>
            <w:pPr>
              <w:pStyle w:val="4"/>
              <w:spacing w:line="390" w:lineRule="exact"/>
              <w:ind w:firstLine="6090" w:firstLineChars="2900"/>
              <w:rPr>
                <w:rFonts w:hint="eastAsia" w:ascii="Times New Roman"/>
                <w:sz w:val="21"/>
              </w:rPr>
            </w:pPr>
          </w:p>
          <w:p>
            <w:pPr>
              <w:pStyle w:val="4"/>
              <w:spacing w:line="390" w:lineRule="exact"/>
              <w:ind w:firstLine="6090" w:firstLineChars="2900"/>
              <w:rPr>
                <w:rFonts w:hint="eastAsia" w:ascii="Times New Roman"/>
                <w:sz w:val="21"/>
              </w:rPr>
            </w:pPr>
          </w:p>
          <w:p>
            <w:pPr>
              <w:pStyle w:val="4"/>
              <w:spacing w:line="390" w:lineRule="exact"/>
              <w:ind w:firstLine="6090" w:firstLineChars="2900"/>
              <w:rPr>
                <w:rFonts w:hint="eastAsia" w:ascii="Times New Roman"/>
                <w:sz w:val="21"/>
              </w:rPr>
            </w:pPr>
          </w:p>
          <w:p>
            <w:pPr>
              <w:pStyle w:val="4"/>
              <w:spacing w:line="390" w:lineRule="exact"/>
              <w:ind w:firstLine="6090" w:firstLineChars="2900"/>
              <w:rPr>
                <w:rFonts w:hint="eastAsia" w:ascii="Times New Roman"/>
                <w:sz w:val="21"/>
              </w:rPr>
            </w:pPr>
          </w:p>
          <w:p>
            <w:pPr>
              <w:pStyle w:val="4"/>
              <w:spacing w:line="390" w:lineRule="exact"/>
              <w:ind w:firstLine="6090" w:firstLineChars="2900"/>
              <w:rPr>
                <w:rFonts w:hint="eastAsia" w:ascii="Times New Roman"/>
                <w:sz w:val="21"/>
              </w:rPr>
            </w:pPr>
          </w:p>
          <w:p>
            <w:pPr>
              <w:pStyle w:val="4"/>
              <w:spacing w:line="390" w:lineRule="exact"/>
              <w:ind w:firstLine="6090" w:firstLineChars="2900"/>
              <w:rPr>
                <w:rFonts w:hint="eastAsia" w:ascii="Times New Roman"/>
                <w:sz w:val="21"/>
              </w:rPr>
            </w:pPr>
          </w:p>
          <w:p>
            <w:pPr>
              <w:pStyle w:val="4"/>
              <w:spacing w:line="390" w:lineRule="exact"/>
              <w:ind w:firstLine="6090" w:firstLineChars="2900"/>
              <w:rPr>
                <w:rFonts w:hint="eastAsia" w:ascii="Times New Roman"/>
                <w:sz w:val="21"/>
              </w:rPr>
            </w:pPr>
          </w:p>
          <w:p>
            <w:pPr>
              <w:pStyle w:val="4"/>
              <w:spacing w:line="390" w:lineRule="exact"/>
              <w:ind w:firstLine="6090" w:firstLineChars="2900"/>
              <w:rPr>
                <w:rFonts w:hint="eastAsia" w:ascii="Times New Roman"/>
                <w:sz w:val="21"/>
              </w:rPr>
            </w:pPr>
          </w:p>
          <w:p>
            <w:pPr>
              <w:pStyle w:val="4"/>
              <w:spacing w:line="390" w:lineRule="exact"/>
              <w:ind w:firstLine="6090" w:firstLineChars="2900"/>
              <w:rPr>
                <w:rFonts w:hint="eastAsia" w:ascii="Times New Roman"/>
                <w:sz w:val="21"/>
              </w:rPr>
            </w:pPr>
          </w:p>
          <w:p>
            <w:pPr>
              <w:pStyle w:val="4"/>
              <w:spacing w:line="390" w:lineRule="exact"/>
              <w:ind w:firstLine="6090" w:firstLineChars="2900"/>
              <w:rPr>
                <w:rFonts w:hint="eastAsia" w:ascii="Times New Roman"/>
                <w:sz w:val="21"/>
              </w:rPr>
            </w:pPr>
          </w:p>
          <w:p>
            <w:pPr>
              <w:pStyle w:val="4"/>
              <w:spacing w:line="390" w:lineRule="exact"/>
              <w:ind w:firstLine="6090" w:firstLineChars="2900"/>
              <w:rPr>
                <w:rFonts w:hint="eastAsia" w:ascii="Times New Roman"/>
                <w:sz w:val="21"/>
              </w:rPr>
            </w:pPr>
          </w:p>
          <w:p>
            <w:pPr>
              <w:pStyle w:val="4"/>
              <w:spacing w:line="390" w:lineRule="exact"/>
              <w:ind w:firstLine="6090" w:firstLineChars="2900"/>
              <w:rPr>
                <w:rFonts w:hint="eastAsia" w:ascii="Times New Roman"/>
                <w:sz w:val="21"/>
              </w:rPr>
            </w:pPr>
          </w:p>
          <w:p>
            <w:pPr>
              <w:pStyle w:val="4"/>
              <w:spacing w:line="390" w:lineRule="exact"/>
              <w:ind w:firstLine="6090" w:firstLineChars="2900"/>
              <w:rPr>
                <w:rFonts w:hint="eastAsia" w:ascii="Times New Roman"/>
                <w:sz w:val="21"/>
              </w:rPr>
            </w:pPr>
          </w:p>
          <w:p>
            <w:pPr>
              <w:pStyle w:val="4"/>
              <w:spacing w:line="390" w:lineRule="exact"/>
              <w:ind w:firstLine="6090" w:firstLineChars="2900"/>
              <w:rPr>
                <w:rFonts w:hint="eastAsia" w:ascii="Times New Roman"/>
                <w:sz w:val="21"/>
              </w:rPr>
            </w:pPr>
          </w:p>
          <w:p>
            <w:pPr>
              <w:pStyle w:val="4"/>
              <w:spacing w:line="390" w:lineRule="exact"/>
              <w:ind w:firstLine="6090" w:firstLineChars="2900"/>
              <w:rPr>
                <w:rFonts w:hint="eastAsia" w:ascii="Times New Roman"/>
                <w:sz w:val="21"/>
              </w:rPr>
            </w:pPr>
          </w:p>
          <w:p>
            <w:pPr>
              <w:pStyle w:val="4"/>
              <w:spacing w:line="390" w:lineRule="exact"/>
              <w:ind w:firstLine="6090" w:firstLineChars="2900"/>
              <w:rPr>
                <w:rFonts w:hint="eastAsia" w:ascii="Times New Roman"/>
                <w:sz w:val="21"/>
              </w:rPr>
            </w:pPr>
          </w:p>
          <w:p>
            <w:pPr>
              <w:pStyle w:val="4"/>
              <w:spacing w:line="390" w:lineRule="exact"/>
              <w:ind w:firstLine="6090" w:firstLineChars="2900"/>
              <w:rPr>
                <w:rFonts w:hint="eastAsia" w:ascii="Times New Roman"/>
                <w:sz w:val="21"/>
              </w:rPr>
            </w:pPr>
          </w:p>
          <w:p>
            <w:pPr>
              <w:pStyle w:val="4"/>
              <w:spacing w:line="390" w:lineRule="exact"/>
              <w:ind w:firstLine="6090" w:firstLineChars="2900"/>
              <w:rPr>
                <w:rFonts w:hint="eastAsia" w:ascii="Times New Roman"/>
                <w:sz w:val="21"/>
              </w:rPr>
            </w:pPr>
          </w:p>
          <w:p>
            <w:pPr>
              <w:pStyle w:val="4"/>
              <w:spacing w:line="390" w:lineRule="exact"/>
              <w:ind w:firstLine="6090" w:firstLineChars="2900"/>
              <w:rPr>
                <w:rFonts w:hint="eastAsia" w:ascii="Times New Roman"/>
                <w:sz w:val="21"/>
              </w:rPr>
            </w:pPr>
          </w:p>
          <w:p>
            <w:pPr>
              <w:pStyle w:val="4"/>
              <w:spacing w:line="390" w:lineRule="exact"/>
              <w:ind w:firstLine="6090" w:firstLineChars="2900"/>
              <w:rPr>
                <w:rFonts w:hint="eastAsia" w:ascii="Times New Roman"/>
                <w:sz w:val="21"/>
              </w:rPr>
            </w:pPr>
          </w:p>
          <w:p>
            <w:pPr>
              <w:pStyle w:val="4"/>
              <w:spacing w:line="390" w:lineRule="exact"/>
              <w:ind w:firstLine="6090" w:firstLineChars="2900"/>
              <w:rPr>
                <w:rFonts w:hint="eastAsia" w:ascii="Times New Roman"/>
                <w:sz w:val="21"/>
              </w:rPr>
            </w:pPr>
          </w:p>
          <w:p>
            <w:pPr>
              <w:pStyle w:val="4"/>
              <w:spacing w:line="390" w:lineRule="exact"/>
              <w:ind w:firstLine="6090" w:firstLineChars="2900"/>
              <w:rPr>
                <w:rFonts w:hint="eastAsia" w:ascii="Times New Roman"/>
                <w:sz w:val="21"/>
              </w:rPr>
            </w:pPr>
          </w:p>
          <w:p>
            <w:pPr>
              <w:pStyle w:val="4"/>
              <w:spacing w:line="390" w:lineRule="exact"/>
              <w:ind w:firstLine="6090" w:firstLineChars="2900"/>
              <w:rPr>
                <w:rFonts w:hint="eastAsia" w:ascii="Times New Roman"/>
                <w:sz w:val="21"/>
              </w:rPr>
            </w:pPr>
          </w:p>
          <w:p>
            <w:pPr>
              <w:pStyle w:val="4"/>
              <w:spacing w:line="390" w:lineRule="exact"/>
              <w:ind w:firstLine="6090" w:firstLineChars="2900"/>
              <w:rPr>
                <w:rFonts w:hint="eastAsia" w:ascii="Times New Roman"/>
                <w:sz w:val="21"/>
              </w:rPr>
            </w:pPr>
          </w:p>
          <w:p>
            <w:pPr>
              <w:pStyle w:val="4"/>
              <w:spacing w:line="390" w:lineRule="exact"/>
              <w:ind w:firstLine="6090" w:firstLineChars="2900"/>
              <w:rPr>
                <w:rFonts w:hint="eastAsia" w:ascii="Times New Roman"/>
                <w:sz w:val="21"/>
              </w:rPr>
            </w:pPr>
          </w:p>
          <w:p>
            <w:pPr>
              <w:pStyle w:val="4"/>
              <w:spacing w:line="390" w:lineRule="exact"/>
              <w:ind w:firstLine="6090" w:firstLineChars="2900"/>
              <w:rPr>
                <w:rFonts w:hint="eastAsia" w:ascii="Times New Roman"/>
                <w:sz w:val="21"/>
              </w:rPr>
            </w:pPr>
          </w:p>
          <w:p>
            <w:pPr>
              <w:autoSpaceDE w:val="0"/>
              <w:autoSpaceDN w:val="0"/>
              <w:adjustRightInd w:val="0"/>
              <w:jc w:val="left"/>
              <w:rPr>
                <w:rFonts w:hint="eastAsia" w:ascii="宋体" w:hAnsi="Times New Roman" w:eastAsia="宋体" w:cs="宋体"/>
                <w:kern w:val="0"/>
                <w:sz w:val="24"/>
              </w:rPr>
            </w:pPr>
          </w:p>
          <w:p>
            <w:pPr>
              <w:autoSpaceDE w:val="0"/>
              <w:autoSpaceDN w:val="0"/>
              <w:adjustRightInd w:val="0"/>
              <w:ind w:firstLine="6720" w:firstLineChars="2800"/>
              <w:jc w:val="left"/>
              <w:rPr>
                <w:rFonts w:hint="eastAsia" w:ascii="宋体" w:hAnsi="Times New Roman" w:eastAsia="宋体" w:cs="宋体"/>
                <w:kern w:val="0"/>
                <w:sz w:val="24"/>
              </w:rPr>
            </w:pPr>
            <w:r>
              <w:rPr>
                <w:rFonts w:hint="eastAsia" w:ascii="宋体" w:hAnsi="Times New Roman" w:eastAsia="宋体" w:cs="宋体"/>
                <w:kern w:val="0"/>
                <w:sz w:val="24"/>
              </w:rPr>
              <w:t>单位公章</w:t>
            </w:r>
          </w:p>
          <w:p>
            <w:pPr>
              <w:autoSpaceDE w:val="0"/>
              <w:autoSpaceDN w:val="0"/>
              <w:adjustRightInd w:val="0"/>
              <w:jc w:val="left"/>
              <w:rPr>
                <w:rFonts w:hint="eastAsia" w:ascii="宋体" w:hAnsi="Times New Roman" w:eastAsia="宋体" w:cs="宋体"/>
                <w:kern w:val="0"/>
                <w:sz w:val="24"/>
              </w:rPr>
            </w:pPr>
          </w:p>
          <w:p>
            <w:pPr>
              <w:autoSpaceDE w:val="0"/>
              <w:autoSpaceDN w:val="0"/>
              <w:adjustRightInd w:val="0"/>
              <w:jc w:val="left"/>
              <w:rPr>
                <w:rFonts w:hint="eastAsia" w:ascii="宋体" w:hAnsi="Times New Roman" w:eastAsia="宋体" w:cs="宋体"/>
                <w:kern w:val="0"/>
                <w:sz w:val="24"/>
              </w:rPr>
            </w:pPr>
            <w:r>
              <w:rPr>
                <w:rFonts w:hint="eastAsia" w:ascii="宋体" w:hAnsi="Times New Roman" w:eastAsia="宋体" w:cs="宋体"/>
                <w:kern w:val="0"/>
                <w:sz w:val="24"/>
              </w:rPr>
              <w:t xml:space="preserve">                                                     年    月     日</w:t>
            </w:r>
          </w:p>
          <w:p>
            <w:pPr>
              <w:pStyle w:val="4"/>
              <w:spacing w:line="390" w:lineRule="exact"/>
              <w:ind w:firstLine="0" w:firstLineChars="0"/>
              <w:rPr>
                <w:rFonts w:hint="eastAsia"/>
                <w:sz w:val="21"/>
              </w:rPr>
            </w:pPr>
          </w:p>
        </w:tc>
      </w:tr>
    </w:tbl>
    <w:p>
      <w:pPr>
        <w:spacing w:after="240" w:line="544" w:lineRule="exact"/>
        <w:jc w:val="center"/>
        <w:rPr>
          <w:rFonts w:hint="eastAsia" w:eastAsia="黑体"/>
          <w:b/>
          <w:sz w:val="32"/>
        </w:rPr>
      </w:pPr>
      <w:r>
        <w:rPr>
          <w:rFonts w:eastAsia="黑体"/>
          <w:b/>
          <w:color w:val="000000"/>
          <w:sz w:val="32"/>
        </w:rPr>
        <w:br w:type="column"/>
      </w:r>
      <w:r>
        <w:rPr>
          <w:rFonts w:hint="eastAsia" w:eastAsia="黑体"/>
          <w:b/>
          <w:sz w:val="32"/>
        </w:rPr>
        <w:t>七、发表论文、</w:t>
      </w:r>
      <w:r>
        <w:rPr>
          <w:rFonts w:hint="eastAsia" w:eastAsia="黑体"/>
          <w:b/>
          <w:color w:val="000000"/>
          <w:sz w:val="32"/>
        </w:rPr>
        <w:t>标准、</w:t>
      </w:r>
      <w:r>
        <w:rPr>
          <w:rFonts w:hint="eastAsia" w:eastAsia="黑体"/>
          <w:b/>
          <w:sz w:val="32"/>
        </w:rPr>
        <w:t>专著与引用情况</w:t>
      </w:r>
      <w:r>
        <w:rPr>
          <w:rFonts w:hint="eastAsia" w:ascii="黑体" w:eastAsia="黑体" w:cs="黑体"/>
          <w:b/>
          <w:kern w:val="0"/>
          <w:sz w:val="32"/>
          <w:szCs w:val="32"/>
        </w:rPr>
        <w:t>（不超过10篇）</w:t>
      </w:r>
    </w:p>
    <w:tbl>
      <w:tblPr>
        <w:tblStyle w:val="9"/>
        <w:tblW w:w="9982" w:type="dxa"/>
        <w:tblInd w:w="-1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1"/>
        <w:gridCol w:w="1061"/>
        <w:gridCol w:w="2302"/>
        <w:gridCol w:w="1890"/>
        <w:gridCol w:w="2019"/>
        <w:gridCol w:w="20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91" w:type="dxa"/>
            <w:noWrap w:val="0"/>
            <w:vAlign w:val="center"/>
          </w:tcPr>
          <w:p>
            <w:pPr>
              <w:autoSpaceDE w:val="0"/>
              <w:autoSpaceDN w:val="0"/>
              <w:adjustRightInd w:val="0"/>
              <w:jc w:val="center"/>
              <w:rPr>
                <w:rFonts w:hint="eastAsia" w:ascii="宋体" w:hAnsi="Times New Roman" w:eastAsia="宋体" w:cs="宋体"/>
                <w:kern w:val="0"/>
                <w:szCs w:val="21"/>
                <w:lang w:val="en-US" w:eastAsia="zh-CN"/>
              </w:rPr>
            </w:pPr>
            <w:r>
              <w:rPr>
                <w:rFonts w:hint="eastAsia" w:ascii="宋体" w:hAnsi="Times New Roman" w:eastAsia="宋体" w:cs="宋体"/>
                <w:kern w:val="0"/>
                <w:szCs w:val="21"/>
                <w:lang w:val="en-US" w:eastAsia="zh-CN"/>
              </w:rPr>
              <w:t>序号</w:t>
            </w:r>
          </w:p>
        </w:tc>
        <w:tc>
          <w:tcPr>
            <w:tcW w:w="1061" w:type="dxa"/>
            <w:noWrap w:val="0"/>
            <w:vAlign w:val="center"/>
          </w:tcPr>
          <w:p>
            <w:pPr>
              <w:autoSpaceDE w:val="0"/>
              <w:autoSpaceDN w:val="0"/>
              <w:adjustRightInd w:val="0"/>
              <w:jc w:val="center"/>
              <w:rPr>
                <w:rFonts w:hint="eastAsia" w:ascii="宋体" w:hAnsi="Times New Roman" w:eastAsia="宋体" w:cs="宋体"/>
                <w:kern w:val="0"/>
                <w:szCs w:val="21"/>
              </w:rPr>
            </w:pPr>
            <w:r>
              <w:rPr>
                <w:rFonts w:hint="eastAsia" w:ascii="宋体" w:hAnsi="Times New Roman" w:eastAsia="宋体" w:cs="宋体"/>
                <w:kern w:val="0"/>
                <w:szCs w:val="21"/>
              </w:rPr>
              <w:t>出版或发布年份</w:t>
            </w:r>
          </w:p>
        </w:tc>
        <w:tc>
          <w:tcPr>
            <w:tcW w:w="2302" w:type="dxa"/>
            <w:noWrap w:val="0"/>
            <w:vAlign w:val="center"/>
          </w:tcPr>
          <w:p>
            <w:pPr>
              <w:autoSpaceDE w:val="0"/>
              <w:autoSpaceDN w:val="0"/>
              <w:adjustRightInd w:val="0"/>
              <w:jc w:val="center"/>
              <w:rPr>
                <w:rFonts w:hint="eastAsia" w:ascii="宋体" w:hAnsi="Times New Roman" w:eastAsia="宋体" w:cs="宋体"/>
                <w:kern w:val="0"/>
                <w:szCs w:val="21"/>
              </w:rPr>
            </w:pPr>
            <w:r>
              <w:rPr>
                <w:rFonts w:hint="eastAsia" w:ascii="宋体" w:hAnsi="Times New Roman" w:eastAsia="宋体" w:cs="宋体"/>
                <w:kern w:val="0"/>
                <w:szCs w:val="21"/>
              </w:rPr>
              <w:t>题目、书名或标准名</w:t>
            </w:r>
          </w:p>
        </w:tc>
        <w:tc>
          <w:tcPr>
            <w:tcW w:w="1890" w:type="dxa"/>
            <w:noWrap w:val="0"/>
            <w:vAlign w:val="center"/>
          </w:tcPr>
          <w:p>
            <w:pPr>
              <w:autoSpaceDE w:val="0"/>
              <w:autoSpaceDN w:val="0"/>
              <w:adjustRightInd w:val="0"/>
              <w:jc w:val="center"/>
              <w:rPr>
                <w:rFonts w:hint="eastAsia" w:ascii="宋体" w:hAnsi="Times New Roman" w:eastAsia="宋体" w:cs="宋体"/>
                <w:kern w:val="0"/>
                <w:szCs w:val="21"/>
              </w:rPr>
            </w:pPr>
            <w:r>
              <w:rPr>
                <w:rFonts w:hint="eastAsia" w:ascii="宋体" w:hAnsi="Times New Roman" w:eastAsia="宋体" w:cs="宋体"/>
                <w:kern w:val="0"/>
                <w:szCs w:val="21"/>
              </w:rPr>
              <w:t>作者/编制人员</w:t>
            </w:r>
          </w:p>
        </w:tc>
        <w:tc>
          <w:tcPr>
            <w:tcW w:w="2019" w:type="dxa"/>
            <w:noWrap w:val="0"/>
            <w:vAlign w:val="center"/>
          </w:tcPr>
          <w:p>
            <w:pPr>
              <w:autoSpaceDE w:val="0"/>
              <w:autoSpaceDN w:val="0"/>
              <w:adjustRightInd w:val="0"/>
              <w:jc w:val="center"/>
              <w:rPr>
                <w:rFonts w:hint="eastAsia" w:ascii="宋体" w:hAnsi="Times New Roman" w:eastAsia="宋体" w:cs="宋体"/>
                <w:kern w:val="0"/>
                <w:szCs w:val="21"/>
              </w:rPr>
            </w:pPr>
            <w:r>
              <w:rPr>
                <w:rFonts w:hint="eastAsia" w:ascii="宋体" w:hAnsi="Times New Roman" w:eastAsia="宋体" w:cs="宋体"/>
                <w:kern w:val="0"/>
                <w:szCs w:val="21"/>
              </w:rPr>
              <w:t>出版单位</w:t>
            </w:r>
          </w:p>
        </w:tc>
        <w:tc>
          <w:tcPr>
            <w:tcW w:w="2019" w:type="dxa"/>
            <w:noWrap w:val="0"/>
            <w:vAlign w:val="center"/>
          </w:tcPr>
          <w:p>
            <w:pPr>
              <w:autoSpaceDE w:val="0"/>
              <w:autoSpaceDN w:val="0"/>
              <w:adjustRightInd w:val="0"/>
              <w:jc w:val="center"/>
              <w:rPr>
                <w:rFonts w:hint="eastAsia" w:ascii="宋体" w:hAnsi="Times New Roman" w:eastAsia="宋体" w:cs="宋体"/>
                <w:kern w:val="0"/>
                <w:szCs w:val="21"/>
              </w:rPr>
            </w:pPr>
            <w:r>
              <w:rPr>
                <w:rFonts w:hint="eastAsia" w:ascii="宋体" w:hAnsi="Times New Roman" w:eastAsia="宋体" w:cs="宋体"/>
                <w:kern w:val="0"/>
                <w:szCs w:val="21"/>
              </w:rPr>
              <w:t>论文他引用情况、专著页数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91" w:type="dxa"/>
            <w:noWrap w:val="0"/>
            <w:vAlign w:val="center"/>
          </w:tcPr>
          <w:p>
            <w:pPr>
              <w:autoSpaceDE w:val="0"/>
              <w:autoSpaceDN w:val="0"/>
              <w:adjustRightInd w:val="0"/>
              <w:jc w:val="center"/>
              <w:rPr>
                <w:rFonts w:hint="eastAsia" w:ascii="宋体" w:hAnsi="Times New Roman" w:eastAsia="宋体" w:cs="宋体"/>
                <w:kern w:val="0"/>
                <w:szCs w:val="21"/>
                <w:lang w:val="en-US" w:eastAsia="zh-CN"/>
              </w:rPr>
            </w:pPr>
            <w:r>
              <w:rPr>
                <w:rFonts w:hint="eastAsia" w:ascii="宋体" w:hAnsi="Times New Roman" w:eastAsia="宋体" w:cs="宋体"/>
                <w:kern w:val="0"/>
                <w:szCs w:val="21"/>
                <w:lang w:val="en-US" w:eastAsia="zh-CN"/>
              </w:rPr>
              <w:t>1</w:t>
            </w:r>
          </w:p>
        </w:tc>
        <w:tc>
          <w:tcPr>
            <w:tcW w:w="1061" w:type="dxa"/>
            <w:noWrap w:val="0"/>
            <w:vAlign w:val="center"/>
          </w:tcPr>
          <w:p>
            <w:pPr>
              <w:spacing w:line="544" w:lineRule="exact"/>
              <w:rPr>
                <w:rFonts w:hint="eastAsia" w:eastAsia="楷体"/>
                <w:b/>
                <w:sz w:val="28"/>
              </w:rPr>
            </w:pPr>
          </w:p>
        </w:tc>
        <w:tc>
          <w:tcPr>
            <w:tcW w:w="2302" w:type="dxa"/>
            <w:noWrap w:val="0"/>
            <w:vAlign w:val="center"/>
          </w:tcPr>
          <w:p>
            <w:pPr>
              <w:spacing w:line="544" w:lineRule="exact"/>
              <w:rPr>
                <w:rFonts w:hint="eastAsia" w:eastAsia="楷体"/>
                <w:b/>
                <w:sz w:val="28"/>
              </w:rPr>
            </w:pPr>
          </w:p>
        </w:tc>
        <w:tc>
          <w:tcPr>
            <w:tcW w:w="1890" w:type="dxa"/>
            <w:noWrap w:val="0"/>
            <w:vAlign w:val="center"/>
          </w:tcPr>
          <w:p>
            <w:pPr>
              <w:spacing w:line="544" w:lineRule="exact"/>
              <w:rPr>
                <w:rFonts w:eastAsia="楷体"/>
                <w:b/>
                <w:sz w:val="28"/>
              </w:rPr>
            </w:pPr>
          </w:p>
        </w:tc>
        <w:tc>
          <w:tcPr>
            <w:tcW w:w="2019" w:type="dxa"/>
            <w:noWrap w:val="0"/>
            <w:vAlign w:val="center"/>
          </w:tcPr>
          <w:p>
            <w:pPr>
              <w:spacing w:line="544" w:lineRule="exact"/>
              <w:rPr>
                <w:rFonts w:hint="eastAsia" w:eastAsia="楷体"/>
                <w:b/>
                <w:sz w:val="28"/>
              </w:rPr>
            </w:pPr>
          </w:p>
        </w:tc>
        <w:tc>
          <w:tcPr>
            <w:tcW w:w="2019" w:type="dxa"/>
            <w:noWrap w:val="0"/>
            <w:vAlign w:val="center"/>
          </w:tcPr>
          <w:p>
            <w:pPr>
              <w:spacing w:line="544" w:lineRule="exact"/>
              <w:rPr>
                <w:rFonts w:hint="eastAsia" w:eastAsia="楷体"/>
                <w:b/>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91" w:type="dxa"/>
            <w:noWrap w:val="0"/>
            <w:vAlign w:val="center"/>
          </w:tcPr>
          <w:p>
            <w:pPr>
              <w:autoSpaceDE w:val="0"/>
              <w:autoSpaceDN w:val="0"/>
              <w:adjustRightInd w:val="0"/>
              <w:jc w:val="center"/>
              <w:rPr>
                <w:rFonts w:hint="eastAsia" w:ascii="宋体" w:hAnsi="Times New Roman" w:eastAsia="宋体" w:cs="宋体"/>
                <w:kern w:val="0"/>
                <w:szCs w:val="21"/>
                <w:lang w:val="en-US" w:eastAsia="zh-CN"/>
              </w:rPr>
            </w:pPr>
            <w:r>
              <w:rPr>
                <w:rFonts w:hint="eastAsia" w:ascii="宋体" w:hAnsi="Times New Roman" w:eastAsia="宋体" w:cs="宋体"/>
                <w:kern w:val="0"/>
                <w:szCs w:val="21"/>
                <w:lang w:val="en-US" w:eastAsia="zh-CN"/>
              </w:rPr>
              <w:t>2</w:t>
            </w:r>
          </w:p>
        </w:tc>
        <w:tc>
          <w:tcPr>
            <w:tcW w:w="1061" w:type="dxa"/>
            <w:noWrap w:val="0"/>
            <w:vAlign w:val="center"/>
          </w:tcPr>
          <w:p>
            <w:pPr>
              <w:spacing w:line="544" w:lineRule="exact"/>
              <w:rPr>
                <w:rFonts w:hint="eastAsia" w:eastAsia="楷体"/>
                <w:b/>
                <w:sz w:val="28"/>
              </w:rPr>
            </w:pPr>
          </w:p>
        </w:tc>
        <w:tc>
          <w:tcPr>
            <w:tcW w:w="2302" w:type="dxa"/>
            <w:noWrap w:val="0"/>
            <w:vAlign w:val="center"/>
          </w:tcPr>
          <w:p>
            <w:pPr>
              <w:spacing w:line="544" w:lineRule="exact"/>
              <w:rPr>
                <w:rFonts w:hint="eastAsia" w:eastAsia="楷体"/>
                <w:b/>
                <w:sz w:val="28"/>
              </w:rPr>
            </w:pPr>
          </w:p>
        </w:tc>
        <w:tc>
          <w:tcPr>
            <w:tcW w:w="1890" w:type="dxa"/>
            <w:noWrap w:val="0"/>
            <w:vAlign w:val="center"/>
          </w:tcPr>
          <w:p>
            <w:pPr>
              <w:spacing w:line="544" w:lineRule="exact"/>
              <w:rPr>
                <w:rFonts w:hint="eastAsia" w:eastAsia="楷体"/>
                <w:b/>
                <w:sz w:val="28"/>
              </w:rPr>
            </w:pPr>
          </w:p>
        </w:tc>
        <w:tc>
          <w:tcPr>
            <w:tcW w:w="2019" w:type="dxa"/>
            <w:noWrap w:val="0"/>
            <w:vAlign w:val="center"/>
          </w:tcPr>
          <w:p>
            <w:pPr>
              <w:spacing w:line="544" w:lineRule="exact"/>
              <w:rPr>
                <w:rFonts w:hint="eastAsia" w:eastAsia="楷体"/>
                <w:b/>
                <w:sz w:val="28"/>
              </w:rPr>
            </w:pPr>
          </w:p>
        </w:tc>
        <w:tc>
          <w:tcPr>
            <w:tcW w:w="2019" w:type="dxa"/>
            <w:noWrap w:val="0"/>
            <w:vAlign w:val="center"/>
          </w:tcPr>
          <w:p>
            <w:pPr>
              <w:spacing w:line="544" w:lineRule="exact"/>
              <w:rPr>
                <w:rFonts w:hint="eastAsia" w:eastAsia="楷体"/>
                <w:b/>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91" w:type="dxa"/>
            <w:noWrap w:val="0"/>
            <w:vAlign w:val="center"/>
          </w:tcPr>
          <w:p>
            <w:pPr>
              <w:autoSpaceDE w:val="0"/>
              <w:autoSpaceDN w:val="0"/>
              <w:adjustRightInd w:val="0"/>
              <w:jc w:val="center"/>
              <w:rPr>
                <w:rFonts w:hint="eastAsia" w:ascii="宋体" w:hAnsi="Times New Roman" w:eastAsia="宋体" w:cs="宋体"/>
                <w:kern w:val="0"/>
                <w:szCs w:val="21"/>
                <w:lang w:val="en-US" w:eastAsia="zh-CN"/>
              </w:rPr>
            </w:pPr>
            <w:r>
              <w:rPr>
                <w:rFonts w:hint="eastAsia" w:ascii="宋体" w:hAnsi="Times New Roman" w:eastAsia="宋体" w:cs="宋体"/>
                <w:kern w:val="0"/>
                <w:szCs w:val="21"/>
                <w:lang w:val="en-US" w:eastAsia="zh-CN"/>
              </w:rPr>
              <w:t>3</w:t>
            </w:r>
          </w:p>
        </w:tc>
        <w:tc>
          <w:tcPr>
            <w:tcW w:w="1061" w:type="dxa"/>
            <w:noWrap w:val="0"/>
            <w:vAlign w:val="center"/>
          </w:tcPr>
          <w:p>
            <w:pPr>
              <w:spacing w:line="544" w:lineRule="exact"/>
              <w:rPr>
                <w:rFonts w:hint="eastAsia" w:eastAsia="楷体"/>
                <w:b/>
                <w:sz w:val="28"/>
              </w:rPr>
            </w:pPr>
          </w:p>
        </w:tc>
        <w:tc>
          <w:tcPr>
            <w:tcW w:w="2302" w:type="dxa"/>
            <w:noWrap w:val="0"/>
            <w:vAlign w:val="center"/>
          </w:tcPr>
          <w:p>
            <w:pPr>
              <w:spacing w:line="544" w:lineRule="exact"/>
              <w:rPr>
                <w:rFonts w:hint="eastAsia" w:eastAsia="楷体"/>
                <w:b/>
                <w:sz w:val="28"/>
              </w:rPr>
            </w:pPr>
          </w:p>
        </w:tc>
        <w:tc>
          <w:tcPr>
            <w:tcW w:w="1890" w:type="dxa"/>
            <w:noWrap w:val="0"/>
            <w:vAlign w:val="center"/>
          </w:tcPr>
          <w:p>
            <w:pPr>
              <w:spacing w:line="544" w:lineRule="exact"/>
              <w:rPr>
                <w:rFonts w:hint="eastAsia" w:eastAsia="楷体"/>
                <w:b/>
                <w:sz w:val="28"/>
              </w:rPr>
            </w:pPr>
          </w:p>
        </w:tc>
        <w:tc>
          <w:tcPr>
            <w:tcW w:w="2019" w:type="dxa"/>
            <w:noWrap w:val="0"/>
            <w:vAlign w:val="center"/>
          </w:tcPr>
          <w:p>
            <w:pPr>
              <w:spacing w:line="544" w:lineRule="exact"/>
              <w:rPr>
                <w:rFonts w:hint="eastAsia" w:eastAsia="楷体"/>
                <w:b/>
                <w:sz w:val="28"/>
              </w:rPr>
            </w:pPr>
          </w:p>
        </w:tc>
        <w:tc>
          <w:tcPr>
            <w:tcW w:w="2019" w:type="dxa"/>
            <w:noWrap w:val="0"/>
            <w:vAlign w:val="center"/>
          </w:tcPr>
          <w:p>
            <w:pPr>
              <w:spacing w:line="544" w:lineRule="exact"/>
              <w:rPr>
                <w:rFonts w:hint="eastAsia" w:eastAsia="楷体"/>
                <w:b/>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91" w:type="dxa"/>
            <w:noWrap w:val="0"/>
            <w:vAlign w:val="center"/>
          </w:tcPr>
          <w:p>
            <w:pPr>
              <w:autoSpaceDE w:val="0"/>
              <w:autoSpaceDN w:val="0"/>
              <w:adjustRightInd w:val="0"/>
              <w:jc w:val="center"/>
              <w:rPr>
                <w:rFonts w:hint="eastAsia" w:ascii="宋体" w:hAnsi="Times New Roman" w:eastAsia="宋体" w:cs="宋体"/>
                <w:kern w:val="0"/>
                <w:szCs w:val="21"/>
                <w:lang w:val="en-US" w:eastAsia="zh-CN"/>
              </w:rPr>
            </w:pPr>
            <w:r>
              <w:rPr>
                <w:rFonts w:hint="eastAsia" w:ascii="宋体" w:hAnsi="Times New Roman" w:eastAsia="宋体" w:cs="宋体"/>
                <w:kern w:val="0"/>
                <w:szCs w:val="21"/>
                <w:lang w:val="en-US" w:eastAsia="zh-CN"/>
              </w:rPr>
              <w:t>4</w:t>
            </w:r>
          </w:p>
        </w:tc>
        <w:tc>
          <w:tcPr>
            <w:tcW w:w="1061" w:type="dxa"/>
            <w:noWrap w:val="0"/>
            <w:vAlign w:val="center"/>
          </w:tcPr>
          <w:p>
            <w:pPr>
              <w:spacing w:line="544" w:lineRule="exact"/>
              <w:rPr>
                <w:rFonts w:hint="eastAsia" w:eastAsia="楷体"/>
                <w:b/>
                <w:sz w:val="28"/>
              </w:rPr>
            </w:pPr>
          </w:p>
        </w:tc>
        <w:tc>
          <w:tcPr>
            <w:tcW w:w="2302" w:type="dxa"/>
            <w:noWrap w:val="0"/>
            <w:vAlign w:val="center"/>
          </w:tcPr>
          <w:p>
            <w:pPr>
              <w:spacing w:line="544" w:lineRule="exact"/>
              <w:rPr>
                <w:rFonts w:hint="eastAsia" w:eastAsia="楷体"/>
                <w:b/>
                <w:sz w:val="28"/>
              </w:rPr>
            </w:pPr>
          </w:p>
        </w:tc>
        <w:tc>
          <w:tcPr>
            <w:tcW w:w="1890" w:type="dxa"/>
            <w:noWrap w:val="0"/>
            <w:vAlign w:val="center"/>
          </w:tcPr>
          <w:p>
            <w:pPr>
              <w:spacing w:line="544" w:lineRule="exact"/>
              <w:rPr>
                <w:rFonts w:hint="eastAsia" w:eastAsia="楷体"/>
                <w:b/>
                <w:sz w:val="28"/>
              </w:rPr>
            </w:pPr>
          </w:p>
        </w:tc>
        <w:tc>
          <w:tcPr>
            <w:tcW w:w="2019" w:type="dxa"/>
            <w:noWrap w:val="0"/>
            <w:vAlign w:val="center"/>
          </w:tcPr>
          <w:p>
            <w:pPr>
              <w:spacing w:line="544" w:lineRule="exact"/>
              <w:rPr>
                <w:rFonts w:hint="eastAsia" w:eastAsia="楷体"/>
                <w:b/>
                <w:sz w:val="28"/>
              </w:rPr>
            </w:pPr>
          </w:p>
        </w:tc>
        <w:tc>
          <w:tcPr>
            <w:tcW w:w="2019" w:type="dxa"/>
            <w:noWrap w:val="0"/>
            <w:vAlign w:val="center"/>
          </w:tcPr>
          <w:p>
            <w:pPr>
              <w:spacing w:line="544" w:lineRule="exact"/>
              <w:rPr>
                <w:rFonts w:hint="eastAsia" w:eastAsia="楷体"/>
                <w:b/>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91" w:type="dxa"/>
            <w:noWrap w:val="0"/>
            <w:vAlign w:val="center"/>
          </w:tcPr>
          <w:p>
            <w:pPr>
              <w:autoSpaceDE w:val="0"/>
              <w:autoSpaceDN w:val="0"/>
              <w:adjustRightInd w:val="0"/>
              <w:jc w:val="center"/>
              <w:rPr>
                <w:rFonts w:hint="eastAsia" w:ascii="宋体" w:hAnsi="Times New Roman" w:eastAsia="宋体" w:cs="宋体"/>
                <w:kern w:val="0"/>
                <w:szCs w:val="21"/>
                <w:lang w:val="en-US" w:eastAsia="zh-CN"/>
              </w:rPr>
            </w:pPr>
            <w:r>
              <w:rPr>
                <w:rFonts w:hint="eastAsia" w:ascii="宋体" w:hAnsi="Times New Roman" w:eastAsia="宋体" w:cs="宋体"/>
                <w:kern w:val="0"/>
                <w:szCs w:val="21"/>
                <w:lang w:val="en-US" w:eastAsia="zh-CN"/>
              </w:rPr>
              <w:t>5</w:t>
            </w:r>
          </w:p>
        </w:tc>
        <w:tc>
          <w:tcPr>
            <w:tcW w:w="1061" w:type="dxa"/>
            <w:noWrap w:val="0"/>
            <w:vAlign w:val="center"/>
          </w:tcPr>
          <w:p>
            <w:pPr>
              <w:spacing w:line="544" w:lineRule="exact"/>
              <w:rPr>
                <w:rFonts w:hint="eastAsia" w:eastAsia="楷体"/>
                <w:b/>
                <w:sz w:val="28"/>
              </w:rPr>
            </w:pPr>
          </w:p>
        </w:tc>
        <w:tc>
          <w:tcPr>
            <w:tcW w:w="2302" w:type="dxa"/>
            <w:noWrap w:val="0"/>
            <w:vAlign w:val="center"/>
          </w:tcPr>
          <w:p>
            <w:pPr>
              <w:spacing w:line="544" w:lineRule="exact"/>
              <w:rPr>
                <w:rFonts w:hint="eastAsia" w:eastAsia="楷体"/>
                <w:b/>
                <w:sz w:val="28"/>
              </w:rPr>
            </w:pPr>
          </w:p>
        </w:tc>
        <w:tc>
          <w:tcPr>
            <w:tcW w:w="1890" w:type="dxa"/>
            <w:noWrap w:val="0"/>
            <w:vAlign w:val="center"/>
          </w:tcPr>
          <w:p>
            <w:pPr>
              <w:spacing w:line="544" w:lineRule="exact"/>
              <w:rPr>
                <w:rFonts w:hint="eastAsia" w:eastAsia="楷体"/>
                <w:b/>
                <w:sz w:val="28"/>
              </w:rPr>
            </w:pPr>
          </w:p>
        </w:tc>
        <w:tc>
          <w:tcPr>
            <w:tcW w:w="2019" w:type="dxa"/>
            <w:noWrap w:val="0"/>
            <w:vAlign w:val="center"/>
          </w:tcPr>
          <w:p>
            <w:pPr>
              <w:spacing w:line="544" w:lineRule="exact"/>
              <w:rPr>
                <w:rFonts w:hint="eastAsia" w:eastAsia="楷体"/>
                <w:b/>
                <w:sz w:val="28"/>
              </w:rPr>
            </w:pPr>
          </w:p>
        </w:tc>
        <w:tc>
          <w:tcPr>
            <w:tcW w:w="2019" w:type="dxa"/>
            <w:noWrap w:val="0"/>
            <w:vAlign w:val="center"/>
          </w:tcPr>
          <w:p>
            <w:pPr>
              <w:spacing w:line="544" w:lineRule="exact"/>
              <w:rPr>
                <w:rFonts w:hint="eastAsia" w:eastAsia="楷体"/>
                <w:b/>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91" w:type="dxa"/>
            <w:noWrap w:val="0"/>
            <w:vAlign w:val="center"/>
          </w:tcPr>
          <w:p>
            <w:pPr>
              <w:autoSpaceDE w:val="0"/>
              <w:autoSpaceDN w:val="0"/>
              <w:adjustRightInd w:val="0"/>
              <w:jc w:val="center"/>
              <w:rPr>
                <w:rFonts w:hint="eastAsia" w:ascii="宋体" w:hAnsi="Times New Roman" w:eastAsia="宋体" w:cs="宋体"/>
                <w:kern w:val="0"/>
                <w:szCs w:val="21"/>
                <w:lang w:val="en-US" w:eastAsia="zh-CN"/>
              </w:rPr>
            </w:pPr>
            <w:r>
              <w:rPr>
                <w:rFonts w:hint="eastAsia" w:ascii="宋体" w:hAnsi="Times New Roman" w:eastAsia="宋体" w:cs="宋体"/>
                <w:kern w:val="0"/>
                <w:szCs w:val="21"/>
                <w:lang w:val="en-US" w:eastAsia="zh-CN"/>
              </w:rPr>
              <w:t>6</w:t>
            </w:r>
          </w:p>
        </w:tc>
        <w:tc>
          <w:tcPr>
            <w:tcW w:w="1061" w:type="dxa"/>
            <w:noWrap w:val="0"/>
            <w:vAlign w:val="center"/>
          </w:tcPr>
          <w:p>
            <w:pPr>
              <w:spacing w:line="544" w:lineRule="exact"/>
              <w:rPr>
                <w:rFonts w:hint="eastAsia" w:eastAsia="楷体"/>
                <w:b/>
                <w:sz w:val="28"/>
              </w:rPr>
            </w:pPr>
          </w:p>
        </w:tc>
        <w:tc>
          <w:tcPr>
            <w:tcW w:w="2302" w:type="dxa"/>
            <w:noWrap w:val="0"/>
            <w:vAlign w:val="center"/>
          </w:tcPr>
          <w:p>
            <w:pPr>
              <w:spacing w:line="544" w:lineRule="exact"/>
              <w:rPr>
                <w:rFonts w:hint="eastAsia" w:eastAsia="楷体"/>
                <w:b/>
                <w:sz w:val="28"/>
              </w:rPr>
            </w:pPr>
          </w:p>
        </w:tc>
        <w:tc>
          <w:tcPr>
            <w:tcW w:w="1890" w:type="dxa"/>
            <w:noWrap w:val="0"/>
            <w:vAlign w:val="center"/>
          </w:tcPr>
          <w:p>
            <w:pPr>
              <w:spacing w:line="544" w:lineRule="exact"/>
              <w:rPr>
                <w:rFonts w:hint="eastAsia" w:eastAsia="楷体"/>
                <w:b/>
                <w:sz w:val="28"/>
              </w:rPr>
            </w:pPr>
          </w:p>
        </w:tc>
        <w:tc>
          <w:tcPr>
            <w:tcW w:w="2019" w:type="dxa"/>
            <w:noWrap w:val="0"/>
            <w:vAlign w:val="center"/>
          </w:tcPr>
          <w:p>
            <w:pPr>
              <w:spacing w:line="544" w:lineRule="exact"/>
              <w:rPr>
                <w:rFonts w:hint="eastAsia" w:eastAsia="楷体"/>
                <w:b/>
                <w:sz w:val="28"/>
              </w:rPr>
            </w:pPr>
          </w:p>
        </w:tc>
        <w:tc>
          <w:tcPr>
            <w:tcW w:w="2019" w:type="dxa"/>
            <w:noWrap w:val="0"/>
            <w:vAlign w:val="center"/>
          </w:tcPr>
          <w:p>
            <w:pPr>
              <w:spacing w:line="544" w:lineRule="exact"/>
              <w:rPr>
                <w:rFonts w:hint="eastAsia" w:eastAsia="楷体"/>
                <w:b/>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91" w:type="dxa"/>
            <w:noWrap w:val="0"/>
            <w:vAlign w:val="center"/>
          </w:tcPr>
          <w:p>
            <w:pPr>
              <w:autoSpaceDE w:val="0"/>
              <w:autoSpaceDN w:val="0"/>
              <w:adjustRightInd w:val="0"/>
              <w:jc w:val="center"/>
              <w:rPr>
                <w:rFonts w:hint="eastAsia" w:ascii="宋体" w:hAnsi="Times New Roman" w:eastAsia="宋体" w:cs="宋体"/>
                <w:kern w:val="0"/>
                <w:szCs w:val="21"/>
                <w:lang w:val="en-US" w:eastAsia="zh-CN"/>
              </w:rPr>
            </w:pPr>
            <w:r>
              <w:rPr>
                <w:rFonts w:hint="eastAsia" w:ascii="宋体" w:hAnsi="Times New Roman" w:eastAsia="宋体" w:cs="宋体"/>
                <w:kern w:val="0"/>
                <w:szCs w:val="21"/>
                <w:lang w:val="en-US" w:eastAsia="zh-CN"/>
              </w:rPr>
              <w:t>7</w:t>
            </w:r>
          </w:p>
        </w:tc>
        <w:tc>
          <w:tcPr>
            <w:tcW w:w="1061" w:type="dxa"/>
            <w:noWrap w:val="0"/>
            <w:vAlign w:val="center"/>
          </w:tcPr>
          <w:p>
            <w:pPr>
              <w:spacing w:line="544" w:lineRule="exact"/>
              <w:rPr>
                <w:rFonts w:hint="eastAsia" w:eastAsia="楷体"/>
                <w:b/>
                <w:sz w:val="28"/>
              </w:rPr>
            </w:pPr>
          </w:p>
        </w:tc>
        <w:tc>
          <w:tcPr>
            <w:tcW w:w="2302" w:type="dxa"/>
            <w:noWrap w:val="0"/>
            <w:vAlign w:val="center"/>
          </w:tcPr>
          <w:p>
            <w:pPr>
              <w:spacing w:line="544" w:lineRule="exact"/>
              <w:rPr>
                <w:rFonts w:hint="eastAsia" w:eastAsia="楷体"/>
                <w:b/>
                <w:sz w:val="28"/>
              </w:rPr>
            </w:pPr>
          </w:p>
        </w:tc>
        <w:tc>
          <w:tcPr>
            <w:tcW w:w="1890" w:type="dxa"/>
            <w:noWrap w:val="0"/>
            <w:vAlign w:val="center"/>
          </w:tcPr>
          <w:p>
            <w:pPr>
              <w:spacing w:line="544" w:lineRule="exact"/>
              <w:rPr>
                <w:rFonts w:hint="eastAsia" w:eastAsia="楷体"/>
                <w:b/>
                <w:sz w:val="28"/>
              </w:rPr>
            </w:pPr>
          </w:p>
        </w:tc>
        <w:tc>
          <w:tcPr>
            <w:tcW w:w="2019" w:type="dxa"/>
            <w:noWrap w:val="0"/>
            <w:vAlign w:val="center"/>
          </w:tcPr>
          <w:p>
            <w:pPr>
              <w:spacing w:line="544" w:lineRule="exact"/>
              <w:rPr>
                <w:rFonts w:hint="eastAsia" w:eastAsia="楷体"/>
                <w:b/>
                <w:sz w:val="28"/>
              </w:rPr>
            </w:pPr>
          </w:p>
        </w:tc>
        <w:tc>
          <w:tcPr>
            <w:tcW w:w="2019" w:type="dxa"/>
            <w:noWrap w:val="0"/>
            <w:vAlign w:val="center"/>
          </w:tcPr>
          <w:p>
            <w:pPr>
              <w:spacing w:line="544" w:lineRule="exact"/>
              <w:rPr>
                <w:rFonts w:hint="eastAsia" w:eastAsia="楷体"/>
                <w:b/>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91" w:type="dxa"/>
            <w:noWrap w:val="0"/>
            <w:vAlign w:val="center"/>
          </w:tcPr>
          <w:p>
            <w:pPr>
              <w:autoSpaceDE w:val="0"/>
              <w:autoSpaceDN w:val="0"/>
              <w:adjustRightInd w:val="0"/>
              <w:jc w:val="center"/>
              <w:rPr>
                <w:rFonts w:hint="eastAsia" w:ascii="宋体" w:hAnsi="Times New Roman" w:eastAsia="宋体" w:cs="宋体"/>
                <w:kern w:val="0"/>
                <w:szCs w:val="21"/>
                <w:lang w:val="en-US" w:eastAsia="zh-CN"/>
              </w:rPr>
            </w:pPr>
            <w:r>
              <w:rPr>
                <w:rFonts w:hint="eastAsia" w:ascii="宋体" w:hAnsi="Times New Roman" w:eastAsia="宋体" w:cs="宋体"/>
                <w:kern w:val="0"/>
                <w:szCs w:val="21"/>
                <w:lang w:val="en-US" w:eastAsia="zh-CN"/>
              </w:rPr>
              <w:t>8</w:t>
            </w:r>
          </w:p>
        </w:tc>
        <w:tc>
          <w:tcPr>
            <w:tcW w:w="1061" w:type="dxa"/>
            <w:noWrap w:val="0"/>
            <w:vAlign w:val="center"/>
          </w:tcPr>
          <w:p>
            <w:pPr>
              <w:spacing w:line="544" w:lineRule="exact"/>
              <w:rPr>
                <w:rFonts w:hint="eastAsia" w:eastAsia="楷体"/>
                <w:b/>
                <w:sz w:val="28"/>
              </w:rPr>
            </w:pPr>
          </w:p>
        </w:tc>
        <w:tc>
          <w:tcPr>
            <w:tcW w:w="2302" w:type="dxa"/>
            <w:noWrap w:val="0"/>
            <w:vAlign w:val="center"/>
          </w:tcPr>
          <w:p>
            <w:pPr>
              <w:spacing w:line="544" w:lineRule="exact"/>
              <w:rPr>
                <w:rFonts w:hint="eastAsia" w:eastAsia="楷体"/>
                <w:b/>
                <w:sz w:val="28"/>
              </w:rPr>
            </w:pPr>
          </w:p>
        </w:tc>
        <w:tc>
          <w:tcPr>
            <w:tcW w:w="1890" w:type="dxa"/>
            <w:noWrap w:val="0"/>
            <w:vAlign w:val="center"/>
          </w:tcPr>
          <w:p>
            <w:pPr>
              <w:spacing w:line="544" w:lineRule="exact"/>
              <w:rPr>
                <w:rFonts w:hint="eastAsia" w:eastAsia="楷体"/>
                <w:b/>
                <w:sz w:val="28"/>
              </w:rPr>
            </w:pPr>
          </w:p>
        </w:tc>
        <w:tc>
          <w:tcPr>
            <w:tcW w:w="2019" w:type="dxa"/>
            <w:noWrap w:val="0"/>
            <w:vAlign w:val="center"/>
          </w:tcPr>
          <w:p>
            <w:pPr>
              <w:spacing w:line="544" w:lineRule="exact"/>
              <w:rPr>
                <w:rFonts w:hint="eastAsia" w:eastAsia="楷体"/>
                <w:b/>
                <w:sz w:val="28"/>
              </w:rPr>
            </w:pPr>
          </w:p>
        </w:tc>
        <w:tc>
          <w:tcPr>
            <w:tcW w:w="2019" w:type="dxa"/>
            <w:noWrap w:val="0"/>
            <w:vAlign w:val="center"/>
          </w:tcPr>
          <w:p>
            <w:pPr>
              <w:spacing w:line="544" w:lineRule="exact"/>
              <w:rPr>
                <w:rFonts w:hint="eastAsia" w:eastAsia="楷体"/>
                <w:b/>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91" w:type="dxa"/>
            <w:noWrap w:val="0"/>
            <w:vAlign w:val="center"/>
          </w:tcPr>
          <w:p>
            <w:pPr>
              <w:autoSpaceDE w:val="0"/>
              <w:autoSpaceDN w:val="0"/>
              <w:adjustRightInd w:val="0"/>
              <w:jc w:val="center"/>
              <w:rPr>
                <w:rFonts w:hint="default" w:ascii="宋体" w:hAnsi="Times New Roman" w:eastAsia="宋体" w:cs="宋体"/>
                <w:kern w:val="0"/>
                <w:szCs w:val="21"/>
                <w:lang w:val="en-US" w:eastAsia="zh-CN"/>
              </w:rPr>
            </w:pPr>
            <w:r>
              <w:rPr>
                <w:rFonts w:hint="eastAsia" w:ascii="宋体" w:hAnsi="Times New Roman" w:eastAsia="宋体" w:cs="宋体"/>
                <w:kern w:val="0"/>
                <w:szCs w:val="21"/>
                <w:lang w:val="en-US" w:eastAsia="zh-CN"/>
              </w:rPr>
              <w:t>9</w:t>
            </w:r>
          </w:p>
        </w:tc>
        <w:tc>
          <w:tcPr>
            <w:tcW w:w="1061" w:type="dxa"/>
            <w:noWrap w:val="0"/>
            <w:vAlign w:val="center"/>
          </w:tcPr>
          <w:p>
            <w:pPr>
              <w:spacing w:line="544" w:lineRule="exact"/>
              <w:rPr>
                <w:rFonts w:hint="eastAsia" w:eastAsia="楷体"/>
                <w:b/>
                <w:sz w:val="28"/>
              </w:rPr>
            </w:pPr>
          </w:p>
        </w:tc>
        <w:tc>
          <w:tcPr>
            <w:tcW w:w="2302" w:type="dxa"/>
            <w:noWrap w:val="0"/>
            <w:vAlign w:val="center"/>
          </w:tcPr>
          <w:p>
            <w:pPr>
              <w:spacing w:line="544" w:lineRule="exact"/>
              <w:rPr>
                <w:rFonts w:hint="eastAsia" w:eastAsia="楷体"/>
                <w:b/>
                <w:sz w:val="28"/>
              </w:rPr>
            </w:pPr>
          </w:p>
        </w:tc>
        <w:tc>
          <w:tcPr>
            <w:tcW w:w="1890" w:type="dxa"/>
            <w:noWrap w:val="0"/>
            <w:vAlign w:val="center"/>
          </w:tcPr>
          <w:p>
            <w:pPr>
              <w:spacing w:line="544" w:lineRule="exact"/>
              <w:rPr>
                <w:rFonts w:hint="eastAsia" w:eastAsia="楷体"/>
                <w:b/>
                <w:sz w:val="28"/>
              </w:rPr>
            </w:pPr>
          </w:p>
        </w:tc>
        <w:tc>
          <w:tcPr>
            <w:tcW w:w="2019" w:type="dxa"/>
            <w:noWrap w:val="0"/>
            <w:vAlign w:val="center"/>
          </w:tcPr>
          <w:p>
            <w:pPr>
              <w:spacing w:line="544" w:lineRule="exact"/>
              <w:rPr>
                <w:rFonts w:hint="eastAsia" w:eastAsia="楷体"/>
                <w:b/>
                <w:sz w:val="28"/>
              </w:rPr>
            </w:pPr>
          </w:p>
        </w:tc>
        <w:tc>
          <w:tcPr>
            <w:tcW w:w="2019" w:type="dxa"/>
            <w:noWrap w:val="0"/>
            <w:vAlign w:val="center"/>
          </w:tcPr>
          <w:p>
            <w:pPr>
              <w:spacing w:line="544" w:lineRule="exact"/>
              <w:rPr>
                <w:rFonts w:hint="eastAsia" w:eastAsia="楷体"/>
                <w:b/>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91" w:type="dxa"/>
            <w:noWrap w:val="0"/>
            <w:vAlign w:val="center"/>
          </w:tcPr>
          <w:p>
            <w:pPr>
              <w:autoSpaceDE w:val="0"/>
              <w:autoSpaceDN w:val="0"/>
              <w:adjustRightInd w:val="0"/>
              <w:jc w:val="center"/>
              <w:rPr>
                <w:rFonts w:hint="default" w:ascii="宋体" w:hAnsi="Times New Roman" w:eastAsia="宋体" w:cs="宋体"/>
                <w:kern w:val="0"/>
                <w:szCs w:val="21"/>
                <w:lang w:val="en-US" w:eastAsia="zh-CN"/>
              </w:rPr>
            </w:pPr>
            <w:r>
              <w:rPr>
                <w:rFonts w:hint="eastAsia" w:ascii="宋体" w:hAnsi="Times New Roman" w:eastAsia="宋体" w:cs="宋体"/>
                <w:kern w:val="0"/>
                <w:szCs w:val="21"/>
                <w:lang w:val="en-US" w:eastAsia="zh-CN"/>
              </w:rPr>
              <w:t>10</w:t>
            </w:r>
          </w:p>
        </w:tc>
        <w:tc>
          <w:tcPr>
            <w:tcW w:w="1061" w:type="dxa"/>
            <w:noWrap w:val="0"/>
            <w:vAlign w:val="center"/>
          </w:tcPr>
          <w:p>
            <w:pPr>
              <w:spacing w:line="544" w:lineRule="exact"/>
              <w:rPr>
                <w:rFonts w:hint="eastAsia" w:eastAsia="楷体"/>
                <w:b/>
                <w:sz w:val="28"/>
              </w:rPr>
            </w:pPr>
          </w:p>
        </w:tc>
        <w:tc>
          <w:tcPr>
            <w:tcW w:w="2302" w:type="dxa"/>
            <w:noWrap w:val="0"/>
            <w:vAlign w:val="center"/>
          </w:tcPr>
          <w:p>
            <w:pPr>
              <w:spacing w:line="544" w:lineRule="exact"/>
              <w:rPr>
                <w:rFonts w:hint="eastAsia" w:eastAsia="楷体"/>
                <w:b/>
                <w:sz w:val="28"/>
              </w:rPr>
            </w:pPr>
          </w:p>
        </w:tc>
        <w:tc>
          <w:tcPr>
            <w:tcW w:w="1890" w:type="dxa"/>
            <w:noWrap w:val="0"/>
            <w:vAlign w:val="center"/>
          </w:tcPr>
          <w:p>
            <w:pPr>
              <w:spacing w:line="544" w:lineRule="exact"/>
              <w:rPr>
                <w:rFonts w:hint="eastAsia" w:eastAsia="楷体"/>
                <w:b/>
                <w:sz w:val="28"/>
              </w:rPr>
            </w:pPr>
          </w:p>
        </w:tc>
        <w:tc>
          <w:tcPr>
            <w:tcW w:w="2019" w:type="dxa"/>
            <w:noWrap w:val="0"/>
            <w:vAlign w:val="center"/>
          </w:tcPr>
          <w:p>
            <w:pPr>
              <w:spacing w:line="544" w:lineRule="exact"/>
              <w:rPr>
                <w:rFonts w:hint="eastAsia" w:eastAsia="楷体"/>
                <w:b/>
                <w:sz w:val="28"/>
              </w:rPr>
            </w:pPr>
          </w:p>
        </w:tc>
        <w:tc>
          <w:tcPr>
            <w:tcW w:w="2019" w:type="dxa"/>
            <w:noWrap w:val="0"/>
            <w:vAlign w:val="center"/>
          </w:tcPr>
          <w:p>
            <w:pPr>
              <w:spacing w:line="544" w:lineRule="exact"/>
              <w:rPr>
                <w:rFonts w:hint="eastAsia" w:eastAsia="楷体"/>
                <w:b/>
                <w:sz w:val="28"/>
              </w:rPr>
            </w:pPr>
          </w:p>
        </w:tc>
      </w:tr>
    </w:tbl>
    <w:p>
      <w:pPr>
        <w:spacing w:line="544" w:lineRule="exact"/>
        <w:jc w:val="center"/>
        <w:rPr>
          <w:rFonts w:ascii="Times New Roman" w:eastAsia="黑体"/>
          <w:b/>
          <w:sz w:val="32"/>
        </w:rPr>
      </w:pPr>
      <w:r>
        <w:rPr>
          <w:rFonts w:hint="eastAsia" w:eastAsia="楷体"/>
          <w:b/>
          <w:sz w:val="28"/>
        </w:rPr>
        <w:br w:type="page"/>
      </w:r>
      <w:r>
        <w:rPr>
          <w:rFonts w:hint="eastAsia" w:ascii="Times New Roman" w:eastAsia="黑体"/>
          <w:b/>
          <w:sz w:val="32"/>
        </w:rPr>
        <w:t>八、主要知识产权证明目录</w:t>
      </w:r>
      <w:r>
        <w:rPr>
          <w:rFonts w:hint="eastAsia" w:ascii="黑体" w:eastAsia="黑体" w:cs="黑体"/>
          <w:b/>
          <w:kern w:val="0"/>
          <w:sz w:val="32"/>
          <w:szCs w:val="32"/>
        </w:rPr>
        <w:t>（不超过10篇）</w:t>
      </w:r>
    </w:p>
    <w:tbl>
      <w:tblPr>
        <w:tblStyle w:val="9"/>
        <w:tblW w:w="557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8"/>
        <w:gridCol w:w="972"/>
        <w:gridCol w:w="1876"/>
        <w:gridCol w:w="1781"/>
        <w:gridCol w:w="1200"/>
        <w:gridCol w:w="1153"/>
        <w:gridCol w:w="1464"/>
        <w:gridCol w:w="12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327" w:type="pct"/>
            <w:noWrap w:val="0"/>
            <w:vAlign w:val="center"/>
          </w:tcPr>
          <w:p>
            <w:pPr>
              <w:pStyle w:val="4"/>
              <w:keepNext w:val="0"/>
              <w:keepLines w:val="0"/>
              <w:pageBreakBefore w:val="0"/>
              <w:widowControl w:val="0"/>
              <w:kinsoku/>
              <w:wordWrap/>
              <w:overflowPunct/>
              <w:topLinePunct w:val="0"/>
              <w:autoSpaceDE/>
              <w:autoSpaceDN/>
              <w:bidi w:val="0"/>
              <w:adjustRightInd/>
              <w:snapToGrid/>
              <w:spacing w:line="290" w:lineRule="exact"/>
              <w:ind w:firstLine="0" w:firstLineChars="0"/>
              <w:jc w:val="center"/>
              <w:textAlignment w:val="auto"/>
              <w:rPr>
                <w:rFonts w:hint="eastAsia" w:hAnsi="宋体" w:eastAsia="宋体" w:cs="Times New Roman"/>
                <w:sz w:val="21"/>
                <w:lang w:val="en-US" w:eastAsia="zh-CN"/>
              </w:rPr>
            </w:pPr>
            <w:r>
              <w:rPr>
                <w:rFonts w:hint="eastAsia" w:hAnsi="宋体" w:eastAsia="宋体" w:cs="Times New Roman"/>
                <w:sz w:val="21"/>
                <w:lang w:val="en-US" w:eastAsia="zh-CN"/>
              </w:rPr>
              <w:t>序号</w:t>
            </w:r>
          </w:p>
        </w:tc>
        <w:tc>
          <w:tcPr>
            <w:tcW w:w="469" w:type="pct"/>
            <w:noWrap w:val="0"/>
            <w:vAlign w:val="center"/>
          </w:tcPr>
          <w:p>
            <w:pPr>
              <w:pStyle w:val="4"/>
              <w:keepNext w:val="0"/>
              <w:keepLines w:val="0"/>
              <w:pageBreakBefore w:val="0"/>
              <w:widowControl w:val="0"/>
              <w:kinsoku/>
              <w:wordWrap/>
              <w:overflowPunct/>
              <w:topLinePunct w:val="0"/>
              <w:autoSpaceDE/>
              <w:autoSpaceDN/>
              <w:bidi w:val="0"/>
              <w:adjustRightInd/>
              <w:snapToGrid/>
              <w:spacing w:line="290" w:lineRule="exact"/>
              <w:ind w:firstLine="0" w:firstLineChars="0"/>
              <w:jc w:val="center"/>
              <w:textAlignment w:val="auto"/>
              <w:rPr>
                <w:rFonts w:hint="eastAsia" w:hAnsi="宋体"/>
                <w:sz w:val="21"/>
              </w:rPr>
            </w:pPr>
            <w:r>
              <w:rPr>
                <w:rFonts w:hint="eastAsia" w:hAnsi="宋体"/>
                <w:sz w:val="21"/>
              </w:rPr>
              <w:t>知识产权类别</w:t>
            </w:r>
          </w:p>
        </w:tc>
        <w:tc>
          <w:tcPr>
            <w:tcW w:w="905" w:type="pct"/>
            <w:noWrap w:val="0"/>
            <w:vAlign w:val="center"/>
          </w:tcPr>
          <w:p>
            <w:pPr>
              <w:pStyle w:val="4"/>
              <w:keepNext w:val="0"/>
              <w:keepLines w:val="0"/>
              <w:pageBreakBefore w:val="0"/>
              <w:widowControl w:val="0"/>
              <w:kinsoku/>
              <w:wordWrap/>
              <w:overflowPunct/>
              <w:topLinePunct w:val="0"/>
              <w:autoSpaceDE/>
              <w:autoSpaceDN/>
              <w:bidi w:val="0"/>
              <w:adjustRightInd/>
              <w:snapToGrid/>
              <w:spacing w:line="290" w:lineRule="exact"/>
              <w:ind w:firstLine="0" w:firstLineChars="0"/>
              <w:jc w:val="center"/>
              <w:textAlignment w:val="auto"/>
              <w:rPr>
                <w:rFonts w:hint="eastAsia" w:hAnsi="宋体"/>
                <w:sz w:val="21"/>
              </w:rPr>
            </w:pPr>
            <w:r>
              <w:rPr>
                <w:rFonts w:hint="eastAsia" w:hAnsi="宋体"/>
                <w:sz w:val="21"/>
              </w:rPr>
              <w:t>专利名称</w:t>
            </w:r>
          </w:p>
        </w:tc>
        <w:tc>
          <w:tcPr>
            <w:tcW w:w="859" w:type="pct"/>
            <w:noWrap w:val="0"/>
            <w:vAlign w:val="center"/>
          </w:tcPr>
          <w:p>
            <w:pPr>
              <w:pStyle w:val="4"/>
              <w:keepNext w:val="0"/>
              <w:keepLines w:val="0"/>
              <w:pageBreakBefore w:val="0"/>
              <w:widowControl w:val="0"/>
              <w:kinsoku/>
              <w:wordWrap/>
              <w:overflowPunct/>
              <w:topLinePunct w:val="0"/>
              <w:autoSpaceDE/>
              <w:autoSpaceDN/>
              <w:bidi w:val="0"/>
              <w:adjustRightInd/>
              <w:snapToGrid/>
              <w:spacing w:line="290" w:lineRule="exact"/>
              <w:ind w:firstLine="0" w:firstLineChars="0"/>
              <w:jc w:val="center"/>
              <w:textAlignment w:val="auto"/>
              <w:rPr>
                <w:rFonts w:hint="eastAsia" w:hAnsi="宋体"/>
                <w:sz w:val="21"/>
              </w:rPr>
            </w:pPr>
            <w:r>
              <w:rPr>
                <w:rFonts w:hint="eastAsia" w:hAnsi="宋体"/>
                <w:sz w:val="21"/>
              </w:rPr>
              <w:t>授权号/申请号</w:t>
            </w:r>
          </w:p>
        </w:tc>
        <w:tc>
          <w:tcPr>
            <w:tcW w:w="579" w:type="pct"/>
            <w:noWrap w:val="0"/>
            <w:vAlign w:val="center"/>
          </w:tcPr>
          <w:p>
            <w:pPr>
              <w:pStyle w:val="4"/>
              <w:keepNext w:val="0"/>
              <w:keepLines w:val="0"/>
              <w:pageBreakBefore w:val="0"/>
              <w:widowControl w:val="0"/>
              <w:kinsoku/>
              <w:wordWrap/>
              <w:overflowPunct/>
              <w:topLinePunct w:val="0"/>
              <w:autoSpaceDE/>
              <w:autoSpaceDN/>
              <w:bidi w:val="0"/>
              <w:adjustRightInd/>
              <w:snapToGrid/>
              <w:spacing w:line="290" w:lineRule="exact"/>
              <w:ind w:firstLine="0" w:firstLineChars="0"/>
              <w:jc w:val="center"/>
              <w:textAlignment w:val="auto"/>
              <w:rPr>
                <w:rFonts w:hint="eastAsia" w:hAnsi="宋体"/>
                <w:sz w:val="21"/>
              </w:rPr>
            </w:pPr>
            <w:r>
              <w:rPr>
                <w:rFonts w:hint="eastAsia" w:hAnsi="宋体"/>
                <w:sz w:val="21"/>
              </w:rPr>
              <w:t>国（区）别</w:t>
            </w:r>
          </w:p>
        </w:tc>
        <w:tc>
          <w:tcPr>
            <w:tcW w:w="556" w:type="pct"/>
            <w:noWrap w:val="0"/>
            <w:vAlign w:val="center"/>
          </w:tcPr>
          <w:p>
            <w:pPr>
              <w:pStyle w:val="4"/>
              <w:keepNext w:val="0"/>
              <w:keepLines w:val="0"/>
              <w:pageBreakBefore w:val="0"/>
              <w:widowControl w:val="0"/>
              <w:kinsoku/>
              <w:wordWrap/>
              <w:overflowPunct/>
              <w:topLinePunct w:val="0"/>
              <w:autoSpaceDE/>
              <w:autoSpaceDN/>
              <w:bidi w:val="0"/>
              <w:adjustRightInd/>
              <w:snapToGrid/>
              <w:spacing w:line="290" w:lineRule="exact"/>
              <w:ind w:firstLine="0" w:firstLineChars="0"/>
              <w:jc w:val="center"/>
              <w:textAlignment w:val="auto"/>
              <w:rPr>
                <w:rFonts w:hint="eastAsia" w:hAnsi="宋体"/>
                <w:sz w:val="21"/>
              </w:rPr>
            </w:pPr>
            <w:r>
              <w:rPr>
                <w:rFonts w:hint="eastAsia" w:hAnsi="宋体"/>
                <w:sz w:val="21"/>
              </w:rPr>
              <w:t>权利人</w:t>
            </w:r>
          </w:p>
        </w:tc>
        <w:tc>
          <w:tcPr>
            <w:tcW w:w="706" w:type="pct"/>
            <w:noWrap w:val="0"/>
            <w:vAlign w:val="center"/>
          </w:tcPr>
          <w:p>
            <w:pPr>
              <w:pStyle w:val="4"/>
              <w:keepNext w:val="0"/>
              <w:keepLines w:val="0"/>
              <w:pageBreakBefore w:val="0"/>
              <w:widowControl w:val="0"/>
              <w:kinsoku/>
              <w:wordWrap/>
              <w:overflowPunct/>
              <w:topLinePunct w:val="0"/>
              <w:autoSpaceDE/>
              <w:autoSpaceDN/>
              <w:bidi w:val="0"/>
              <w:adjustRightInd/>
              <w:snapToGrid/>
              <w:spacing w:line="290" w:lineRule="exact"/>
              <w:ind w:firstLine="0" w:firstLineChars="0"/>
              <w:jc w:val="center"/>
              <w:textAlignment w:val="auto"/>
              <w:rPr>
                <w:rFonts w:hint="eastAsia" w:hAnsi="宋体"/>
                <w:sz w:val="21"/>
              </w:rPr>
            </w:pPr>
            <w:r>
              <w:rPr>
                <w:rFonts w:hint="eastAsia" w:hAnsi="宋体"/>
                <w:sz w:val="21"/>
              </w:rPr>
              <w:t>发明人</w:t>
            </w:r>
          </w:p>
        </w:tc>
        <w:tc>
          <w:tcPr>
            <w:tcW w:w="594" w:type="pct"/>
            <w:noWrap w:val="0"/>
            <w:vAlign w:val="center"/>
          </w:tcPr>
          <w:p>
            <w:pPr>
              <w:pStyle w:val="4"/>
              <w:keepNext w:val="0"/>
              <w:keepLines w:val="0"/>
              <w:pageBreakBefore w:val="0"/>
              <w:widowControl w:val="0"/>
              <w:kinsoku/>
              <w:wordWrap/>
              <w:overflowPunct/>
              <w:topLinePunct w:val="0"/>
              <w:autoSpaceDE/>
              <w:autoSpaceDN/>
              <w:bidi w:val="0"/>
              <w:adjustRightInd/>
              <w:snapToGrid/>
              <w:spacing w:line="290" w:lineRule="exact"/>
              <w:ind w:firstLine="0" w:firstLineChars="0"/>
              <w:jc w:val="center"/>
              <w:textAlignment w:val="auto"/>
              <w:rPr>
                <w:rFonts w:hint="eastAsia" w:hAnsi="宋体"/>
                <w:sz w:val="21"/>
              </w:rPr>
            </w:pPr>
            <w:r>
              <w:rPr>
                <w:rFonts w:hint="eastAsia" w:hAnsi="宋体"/>
                <w:sz w:val="21"/>
              </w:rPr>
              <w:t>是否有效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27" w:type="pct"/>
            <w:noWrap w:val="0"/>
            <w:vAlign w:val="center"/>
          </w:tcPr>
          <w:p>
            <w:pPr>
              <w:pStyle w:val="4"/>
              <w:keepNext w:val="0"/>
              <w:keepLines w:val="0"/>
              <w:pageBreakBefore w:val="0"/>
              <w:widowControl w:val="0"/>
              <w:kinsoku/>
              <w:wordWrap/>
              <w:overflowPunct/>
              <w:topLinePunct w:val="0"/>
              <w:autoSpaceDE/>
              <w:autoSpaceDN/>
              <w:bidi w:val="0"/>
              <w:adjustRightInd/>
              <w:snapToGrid/>
              <w:spacing w:line="290" w:lineRule="exact"/>
              <w:ind w:firstLine="0" w:firstLineChars="0"/>
              <w:jc w:val="center"/>
              <w:textAlignment w:val="auto"/>
              <w:rPr>
                <w:rFonts w:hint="eastAsia" w:hAnsi="宋体" w:eastAsia="宋体" w:cs="Times New Roman"/>
                <w:sz w:val="21"/>
                <w:lang w:val="en-US" w:eastAsia="zh-CN"/>
              </w:rPr>
            </w:pPr>
            <w:r>
              <w:rPr>
                <w:rFonts w:hint="eastAsia" w:hAnsi="宋体" w:eastAsia="宋体" w:cs="Times New Roman"/>
                <w:sz w:val="21"/>
                <w:lang w:val="en-US" w:eastAsia="zh-CN"/>
              </w:rPr>
              <w:t>1</w:t>
            </w:r>
          </w:p>
        </w:tc>
        <w:tc>
          <w:tcPr>
            <w:tcW w:w="469" w:type="pct"/>
            <w:noWrap w:val="0"/>
            <w:vAlign w:val="top"/>
          </w:tcPr>
          <w:p>
            <w:pPr>
              <w:pStyle w:val="4"/>
              <w:spacing w:line="390" w:lineRule="exact"/>
              <w:rPr>
                <w:rFonts w:hint="eastAsia" w:hAnsi="宋体"/>
              </w:rPr>
            </w:pPr>
          </w:p>
        </w:tc>
        <w:tc>
          <w:tcPr>
            <w:tcW w:w="905" w:type="pct"/>
            <w:noWrap w:val="0"/>
            <w:vAlign w:val="top"/>
          </w:tcPr>
          <w:p>
            <w:pPr>
              <w:pStyle w:val="4"/>
              <w:spacing w:line="390" w:lineRule="exact"/>
              <w:rPr>
                <w:rFonts w:hint="eastAsia" w:hAnsi="宋体"/>
              </w:rPr>
            </w:pPr>
          </w:p>
        </w:tc>
        <w:tc>
          <w:tcPr>
            <w:tcW w:w="859" w:type="pct"/>
            <w:noWrap w:val="0"/>
            <w:vAlign w:val="top"/>
          </w:tcPr>
          <w:p>
            <w:pPr>
              <w:pStyle w:val="4"/>
              <w:spacing w:line="390" w:lineRule="exact"/>
              <w:rPr>
                <w:rFonts w:hint="eastAsia" w:hAnsi="宋体"/>
              </w:rPr>
            </w:pPr>
          </w:p>
        </w:tc>
        <w:tc>
          <w:tcPr>
            <w:tcW w:w="579" w:type="pct"/>
            <w:noWrap w:val="0"/>
            <w:vAlign w:val="top"/>
          </w:tcPr>
          <w:p>
            <w:pPr>
              <w:pStyle w:val="4"/>
              <w:spacing w:line="390" w:lineRule="exact"/>
              <w:rPr>
                <w:rFonts w:hint="eastAsia" w:hAnsi="宋体"/>
              </w:rPr>
            </w:pPr>
          </w:p>
        </w:tc>
        <w:tc>
          <w:tcPr>
            <w:tcW w:w="556" w:type="pct"/>
            <w:noWrap w:val="0"/>
            <w:vAlign w:val="top"/>
          </w:tcPr>
          <w:p>
            <w:pPr>
              <w:pStyle w:val="4"/>
              <w:spacing w:line="390" w:lineRule="exact"/>
              <w:rPr>
                <w:rFonts w:hint="eastAsia" w:hAnsi="宋体"/>
              </w:rPr>
            </w:pPr>
          </w:p>
        </w:tc>
        <w:tc>
          <w:tcPr>
            <w:tcW w:w="706" w:type="pct"/>
            <w:noWrap w:val="0"/>
            <w:vAlign w:val="top"/>
          </w:tcPr>
          <w:p>
            <w:pPr>
              <w:pStyle w:val="4"/>
              <w:spacing w:line="390" w:lineRule="exact"/>
              <w:rPr>
                <w:rFonts w:hint="eastAsia" w:hAnsi="宋体"/>
              </w:rPr>
            </w:pPr>
          </w:p>
        </w:tc>
        <w:tc>
          <w:tcPr>
            <w:tcW w:w="594" w:type="pct"/>
            <w:noWrap w:val="0"/>
            <w:vAlign w:val="top"/>
          </w:tcPr>
          <w:p>
            <w:pPr>
              <w:pStyle w:val="4"/>
              <w:spacing w:line="390" w:lineRule="exact"/>
              <w:rPr>
                <w:rFonts w:hint="eastAsia"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27" w:type="pct"/>
            <w:noWrap w:val="0"/>
            <w:vAlign w:val="center"/>
          </w:tcPr>
          <w:p>
            <w:pPr>
              <w:pStyle w:val="4"/>
              <w:keepNext w:val="0"/>
              <w:keepLines w:val="0"/>
              <w:pageBreakBefore w:val="0"/>
              <w:widowControl w:val="0"/>
              <w:kinsoku/>
              <w:wordWrap/>
              <w:overflowPunct/>
              <w:topLinePunct w:val="0"/>
              <w:autoSpaceDE/>
              <w:autoSpaceDN/>
              <w:bidi w:val="0"/>
              <w:adjustRightInd/>
              <w:snapToGrid/>
              <w:spacing w:line="290" w:lineRule="exact"/>
              <w:ind w:firstLine="0" w:firstLineChars="0"/>
              <w:jc w:val="center"/>
              <w:textAlignment w:val="auto"/>
              <w:rPr>
                <w:rFonts w:hint="eastAsia" w:hAnsi="宋体" w:eastAsia="宋体" w:cs="Times New Roman"/>
                <w:sz w:val="21"/>
                <w:lang w:val="en-US" w:eastAsia="zh-CN"/>
              </w:rPr>
            </w:pPr>
            <w:r>
              <w:rPr>
                <w:rFonts w:hint="eastAsia" w:hAnsi="宋体" w:eastAsia="宋体" w:cs="Times New Roman"/>
                <w:sz w:val="21"/>
                <w:lang w:val="en-US" w:eastAsia="zh-CN"/>
              </w:rPr>
              <w:t>2</w:t>
            </w:r>
          </w:p>
        </w:tc>
        <w:tc>
          <w:tcPr>
            <w:tcW w:w="469" w:type="pct"/>
            <w:noWrap w:val="0"/>
            <w:vAlign w:val="top"/>
          </w:tcPr>
          <w:p>
            <w:pPr>
              <w:pStyle w:val="4"/>
              <w:spacing w:line="390" w:lineRule="exact"/>
              <w:rPr>
                <w:rFonts w:hint="eastAsia" w:hAnsi="宋体"/>
              </w:rPr>
            </w:pPr>
          </w:p>
        </w:tc>
        <w:tc>
          <w:tcPr>
            <w:tcW w:w="905" w:type="pct"/>
            <w:noWrap w:val="0"/>
            <w:vAlign w:val="top"/>
          </w:tcPr>
          <w:p>
            <w:pPr>
              <w:pStyle w:val="4"/>
              <w:spacing w:line="390" w:lineRule="exact"/>
              <w:rPr>
                <w:rFonts w:hint="eastAsia" w:hAnsi="宋体"/>
              </w:rPr>
            </w:pPr>
          </w:p>
        </w:tc>
        <w:tc>
          <w:tcPr>
            <w:tcW w:w="859" w:type="pct"/>
            <w:noWrap w:val="0"/>
            <w:vAlign w:val="top"/>
          </w:tcPr>
          <w:p>
            <w:pPr>
              <w:pStyle w:val="4"/>
              <w:spacing w:line="390" w:lineRule="exact"/>
              <w:rPr>
                <w:rFonts w:hint="eastAsia" w:hAnsi="宋体"/>
              </w:rPr>
            </w:pPr>
          </w:p>
        </w:tc>
        <w:tc>
          <w:tcPr>
            <w:tcW w:w="579" w:type="pct"/>
            <w:noWrap w:val="0"/>
            <w:vAlign w:val="top"/>
          </w:tcPr>
          <w:p>
            <w:pPr>
              <w:pStyle w:val="4"/>
              <w:spacing w:line="390" w:lineRule="exact"/>
              <w:rPr>
                <w:rFonts w:hint="eastAsia" w:hAnsi="宋体"/>
              </w:rPr>
            </w:pPr>
          </w:p>
        </w:tc>
        <w:tc>
          <w:tcPr>
            <w:tcW w:w="556" w:type="pct"/>
            <w:noWrap w:val="0"/>
            <w:vAlign w:val="top"/>
          </w:tcPr>
          <w:p>
            <w:pPr>
              <w:pStyle w:val="4"/>
              <w:spacing w:line="390" w:lineRule="exact"/>
              <w:rPr>
                <w:rFonts w:hint="eastAsia" w:hAnsi="宋体"/>
              </w:rPr>
            </w:pPr>
          </w:p>
        </w:tc>
        <w:tc>
          <w:tcPr>
            <w:tcW w:w="706" w:type="pct"/>
            <w:noWrap w:val="0"/>
            <w:vAlign w:val="top"/>
          </w:tcPr>
          <w:p>
            <w:pPr>
              <w:pStyle w:val="4"/>
              <w:spacing w:line="390" w:lineRule="exact"/>
              <w:rPr>
                <w:rFonts w:hint="eastAsia" w:hAnsi="宋体"/>
              </w:rPr>
            </w:pPr>
          </w:p>
        </w:tc>
        <w:tc>
          <w:tcPr>
            <w:tcW w:w="594" w:type="pct"/>
            <w:noWrap w:val="0"/>
            <w:vAlign w:val="top"/>
          </w:tcPr>
          <w:p>
            <w:pPr>
              <w:pStyle w:val="4"/>
              <w:spacing w:line="390" w:lineRule="exact"/>
              <w:rPr>
                <w:rFonts w:hint="eastAsia"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27" w:type="pct"/>
            <w:noWrap w:val="0"/>
            <w:vAlign w:val="center"/>
          </w:tcPr>
          <w:p>
            <w:pPr>
              <w:pStyle w:val="4"/>
              <w:keepNext w:val="0"/>
              <w:keepLines w:val="0"/>
              <w:pageBreakBefore w:val="0"/>
              <w:widowControl w:val="0"/>
              <w:kinsoku/>
              <w:wordWrap/>
              <w:overflowPunct/>
              <w:topLinePunct w:val="0"/>
              <w:autoSpaceDE/>
              <w:autoSpaceDN/>
              <w:bidi w:val="0"/>
              <w:adjustRightInd/>
              <w:snapToGrid/>
              <w:spacing w:line="290" w:lineRule="exact"/>
              <w:ind w:firstLine="0" w:firstLineChars="0"/>
              <w:jc w:val="center"/>
              <w:textAlignment w:val="auto"/>
              <w:rPr>
                <w:rFonts w:hint="eastAsia" w:hAnsi="宋体" w:eastAsia="宋体" w:cs="Times New Roman"/>
                <w:sz w:val="21"/>
                <w:lang w:val="en-US" w:eastAsia="zh-CN"/>
              </w:rPr>
            </w:pPr>
            <w:r>
              <w:rPr>
                <w:rFonts w:hint="eastAsia" w:hAnsi="宋体" w:eastAsia="宋体" w:cs="Times New Roman"/>
                <w:sz w:val="21"/>
                <w:lang w:val="en-US" w:eastAsia="zh-CN"/>
              </w:rPr>
              <w:t>3</w:t>
            </w:r>
          </w:p>
        </w:tc>
        <w:tc>
          <w:tcPr>
            <w:tcW w:w="469" w:type="pct"/>
            <w:noWrap w:val="0"/>
            <w:vAlign w:val="top"/>
          </w:tcPr>
          <w:p>
            <w:pPr>
              <w:pStyle w:val="4"/>
              <w:spacing w:line="390" w:lineRule="exact"/>
              <w:rPr>
                <w:rFonts w:hint="eastAsia" w:hAnsi="宋体"/>
              </w:rPr>
            </w:pPr>
          </w:p>
        </w:tc>
        <w:tc>
          <w:tcPr>
            <w:tcW w:w="905" w:type="pct"/>
            <w:noWrap w:val="0"/>
            <w:vAlign w:val="top"/>
          </w:tcPr>
          <w:p>
            <w:pPr>
              <w:pStyle w:val="4"/>
              <w:spacing w:line="390" w:lineRule="exact"/>
              <w:rPr>
                <w:rFonts w:hint="eastAsia" w:hAnsi="宋体"/>
              </w:rPr>
            </w:pPr>
          </w:p>
        </w:tc>
        <w:tc>
          <w:tcPr>
            <w:tcW w:w="859" w:type="pct"/>
            <w:noWrap w:val="0"/>
            <w:vAlign w:val="top"/>
          </w:tcPr>
          <w:p>
            <w:pPr>
              <w:pStyle w:val="4"/>
              <w:spacing w:line="390" w:lineRule="exact"/>
              <w:rPr>
                <w:rFonts w:hint="eastAsia" w:hAnsi="宋体"/>
              </w:rPr>
            </w:pPr>
          </w:p>
        </w:tc>
        <w:tc>
          <w:tcPr>
            <w:tcW w:w="579" w:type="pct"/>
            <w:noWrap w:val="0"/>
            <w:vAlign w:val="top"/>
          </w:tcPr>
          <w:p>
            <w:pPr>
              <w:pStyle w:val="4"/>
              <w:spacing w:line="390" w:lineRule="exact"/>
              <w:rPr>
                <w:rFonts w:hint="eastAsia" w:hAnsi="宋体"/>
              </w:rPr>
            </w:pPr>
          </w:p>
        </w:tc>
        <w:tc>
          <w:tcPr>
            <w:tcW w:w="556" w:type="pct"/>
            <w:noWrap w:val="0"/>
            <w:vAlign w:val="top"/>
          </w:tcPr>
          <w:p>
            <w:pPr>
              <w:pStyle w:val="4"/>
              <w:spacing w:line="390" w:lineRule="exact"/>
              <w:rPr>
                <w:rFonts w:hint="eastAsia" w:hAnsi="宋体"/>
              </w:rPr>
            </w:pPr>
          </w:p>
        </w:tc>
        <w:tc>
          <w:tcPr>
            <w:tcW w:w="706" w:type="pct"/>
            <w:noWrap w:val="0"/>
            <w:vAlign w:val="top"/>
          </w:tcPr>
          <w:p>
            <w:pPr>
              <w:pStyle w:val="4"/>
              <w:spacing w:line="390" w:lineRule="exact"/>
              <w:rPr>
                <w:rFonts w:hint="eastAsia" w:hAnsi="宋体"/>
              </w:rPr>
            </w:pPr>
          </w:p>
        </w:tc>
        <w:tc>
          <w:tcPr>
            <w:tcW w:w="594" w:type="pct"/>
            <w:noWrap w:val="0"/>
            <w:vAlign w:val="top"/>
          </w:tcPr>
          <w:p>
            <w:pPr>
              <w:pStyle w:val="4"/>
              <w:spacing w:line="390" w:lineRule="exact"/>
              <w:rPr>
                <w:rFonts w:hint="eastAsia"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27" w:type="pct"/>
            <w:noWrap w:val="0"/>
            <w:vAlign w:val="center"/>
          </w:tcPr>
          <w:p>
            <w:pPr>
              <w:pStyle w:val="4"/>
              <w:keepNext w:val="0"/>
              <w:keepLines w:val="0"/>
              <w:pageBreakBefore w:val="0"/>
              <w:widowControl w:val="0"/>
              <w:kinsoku/>
              <w:wordWrap/>
              <w:overflowPunct/>
              <w:topLinePunct w:val="0"/>
              <w:autoSpaceDE/>
              <w:autoSpaceDN/>
              <w:bidi w:val="0"/>
              <w:adjustRightInd/>
              <w:snapToGrid/>
              <w:spacing w:line="290" w:lineRule="exact"/>
              <w:ind w:firstLine="0" w:firstLineChars="0"/>
              <w:jc w:val="center"/>
              <w:textAlignment w:val="auto"/>
              <w:rPr>
                <w:rFonts w:hint="eastAsia" w:hAnsi="宋体" w:eastAsia="宋体" w:cs="Times New Roman"/>
                <w:sz w:val="21"/>
                <w:lang w:val="en-US" w:eastAsia="zh-CN"/>
              </w:rPr>
            </w:pPr>
            <w:r>
              <w:rPr>
                <w:rFonts w:hint="eastAsia" w:hAnsi="宋体" w:eastAsia="宋体" w:cs="Times New Roman"/>
                <w:sz w:val="21"/>
                <w:lang w:val="en-US" w:eastAsia="zh-CN"/>
              </w:rPr>
              <w:t>4</w:t>
            </w:r>
          </w:p>
        </w:tc>
        <w:tc>
          <w:tcPr>
            <w:tcW w:w="469" w:type="pct"/>
            <w:noWrap w:val="0"/>
            <w:vAlign w:val="top"/>
          </w:tcPr>
          <w:p>
            <w:pPr>
              <w:pStyle w:val="4"/>
              <w:spacing w:line="390" w:lineRule="exact"/>
              <w:rPr>
                <w:rFonts w:hint="eastAsia" w:hAnsi="宋体"/>
              </w:rPr>
            </w:pPr>
          </w:p>
        </w:tc>
        <w:tc>
          <w:tcPr>
            <w:tcW w:w="905" w:type="pct"/>
            <w:noWrap w:val="0"/>
            <w:vAlign w:val="top"/>
          </w:tcPr>
          <w:p>
            <w:pPr>
              <w:pStyle w:val="4"/>
              <w:spacing w:line="390" w:lineRule="exact"/>
              <w:rPr>
                <w:rFonts w:hint="eastAsia" w:hAnsi="宋体"/>
              </w:rPr>
            </w:pPr>
          </w:p>
        </w:tc>
        <w:tc>
          <w:tcPr>
            <w:tcW w:w="859" w:type="pct"/>
            <w:noWrap w:val="0"/>
            <w:vAlign w:val="top"/>
          </w:tcPr>
          <w:p>
            <w:pPr>
              <w:pStyle w:val="4"/>
              <w:spacing w:line="390" w:lineRule="exact"/>
              <w:rPr>
                <w:rFonts w:hint="eastAsia" w:hAnsi="宋体"/>
              </w:rPr>
            </w:pPr>
          </w:p>
        </w:tc>
        <w:tc>
          <w:tcPr>
            <w:tcW w:w="579" w:type="pct"/>
            <w:noWrap w:val="0"/>
            <w:vAlign w:val="top"/>
          </w:tcPr>
          <w:p>
            <w:pPr>
              <w:pStyle w:val="4"/>
              <w:spacing w:line="390" w:lineRule="exact"/>
              <w:rPr>
                <w:rFonts w:hint="eastAsia" w:hAnsi="宋体"/>
              </w:rPr>
            </w:pPr>
          </w:p>
        </w:tc>
        <w:tc>
          <w:tcPr>
            <w:tcW w:w="556" w:type="pct"/>
            <w:noWrap w:val="0"/>
            <w:vAlign w:val="top"/>
          </w:tcPr>
          <w:p>
            <w:pPr>
              <w:pStyle w:val="4"/>
              <w:spacing w:line="390" w:lineRule="exact"/>
              <w:rPr>
                <w:rFonts w:hint="eastAsia" w:hAnsi="宋体"/>
              </w:rPr>
            </w:pPr>
          </w:p>
        </w:tc>
        <w:tc>
          <w:tcPr>
            <w:tcW w:w="706" w:type="pct"/>
            <w:noWrap w:val="0"/>
            <w:vAlign w:val="top"/>
          </w:tcPr>
          <w:p>
            <w:pPr>
              <w:pStyle w:val="4"/>
              <w:spacing w:line="390" w:lineRule="exact"/>
              <w:rPr>
                <w:rFonts w:hint="eastAsia" w:hAnsi="宋体"/>
              </w:rPr>
            </w:pPr>
          </w:p>
        </w:tc>
        <w:tc>
          <w:tcPr>
            <w:tcW w:w="594" w:type="pct"/>
            <w:noWrap w:val="0"/>
            <w:vAlign w:val="top"/>
          </w:tcPr>
          <w:p>
            <w:pPr>
              <w:pStyle w:val="4"/>
              <w:spacing w:line="390" w:lineRule="exact"/>
              <w:rPr>
                <w:rFonts w:hint="eastAsia"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27" w:type="pct"/>
            <w:noWrap w:val="0"/>
            <w:vAlign w:val="center"/>
          </w:tcPr>
          <w:p>
            <w:pPr>
              <w:pStyle w:val="4"/>
              <w:keepNext w:val="0"/>
              <w:keepLines w:val="0"/>
              <w:pageBreakBefore w:val="0"/>
              <w:widowControl w:val="0"/>
              <w:kinsoku/>
              <w:wordWrap/>
              <w:overflowPunct/>
              <w:topLinePunct w:val="0"/>
              <w:autoSpaceDE/>
              <w:autoSpaceDN/>
              <w:bidi w:val="0"/>
              <w:adjustRightInd/>
              <w:snapToGrid/>
              <w:spacing w:line="290" w:lineRule="exact"/>
              <w:ind w:firstLine="0" w:firstLineChars="0"/>
              <w:jc w:val="center"/>
              <w:textAlignment w:val="auto"/>
              <w:rPr>
                <w:rFonts w:hint="default" w:hAnsi="宋体" w:eastAsia="宋体" w:cs="Times New Roman"/>
                <w:sz w:val="21"/>
                <w:lang w:val="en-US" w:eastAsia="zh-CN"/>
              </w:rPr>
            </w:pPr>
            <w:r>
              <w:rPr>
                <w:rFonts w:hint="eastAsia" w:hAnsi="宋体" w:eastAsia="宋体" w:cs="Times New Roman"/>
                <w:sz w:val="21"/>
                <w:lang w:val="en-US" w:eastAsia="zh-CN"/>
              </w:rPr>
              <w:t>5</w:t>
            </w:r>
          </w:p>
        </w:tc>
        <w:tc>
          <w:tcPr>
            <w:tcW w:w="469" w:type="pct"/>
            <w:noWrap w:val="0"/>
            <w:vAlign w:val="top"/>
          </w:tcPr>
          <w:p>
            <w:pPr>
              <w:pStyle w:val="4"/>
              <w:spacing w:line="390" w:lineRule="exact"/>
              <w:rPr>
                <w:rFonts w:hint="eastAsia" w:hAnsi="宋体"/>
              </w:rPr>
            </w:pPr>
          </w:p>
        </w:tc>
        <w:tc>
          <w:tcPr>
            <w:tcW w:w="905" w:type="pct"/>
            <w:noWrap w:val="0"/>
            <w:vAlign w:val="top"/>
          </w:tcPr>
          <w:p>
            <w:pPr>
              <w:pStyle w:val="4"/>
              <w:spacing w:line="390" w:lineRule="exact"/>
              <w:rPr>
                <w:rFonts w:hint="eastAsia" w:hAnsi="宋体"/>
              </w:rPr>
            </w:pPr>
          </w:p>
        </w:tc>
        <w:tc>
          <w:tcPr>
            <w:tcW w:w="859" w:type="pct"/>
            <w:noWrap w:val="0"/>
            <w:vAlign w:val="top"/>
          </w:tcPr>
          <w:p>
            <w:pPr>
              <w:pStyle w:val="4"/>
              <w:spacing w:line="390" w:lineRule="exact"/>
              <w:rPr>
                <w:rFonts w:hint="eastAsia" w:hAnsi="宋体"/>
              </w:rPr>
            </w:pPr>
          </w:p>
        </w:tc>
        <w:tc>
          <w:tcPr>
            <w:tcW w:w="579" w:type="pct"/>
            <w:noWrap w:val="0"/>
            <w:vAlign w:val="top"/>
          </w:tcPr>
          <w:p>
            <w:pPr>
              <w:pStyle w:val="4"/>
              <w:spacing w:line="390" w:lineRule="exact"/>
              <w:rPr>
                <w:rFonts w:hint="eastAsia" w:hAnsi="宋体"/>
              </w:rPr>
            </w:pPr>
          </w:p>
        </w:tc>
        <w:tc>
          <w:tcPr>
            <w:tcW w:w="556" w:type="pct"/>
            <w:noWrap w:val="0"/>
            <w:vAlign w:val="top"/>
          </w:tcPr>
          <w:p>
            <w:pPr>
              <w:pStyle w:val="4"/>
              <w:spacing w:line="390" w:lineRule="exact"/>
              <w:rPr>
                <w:rFonts w:hint="eastAsia" w:hAnsi="宋体"/>
              </w:rPr>
            </w:pPr>
          </w:p>
        </w:tc>
        <w:tc>
          <w:tcPr>
            <w:tcW w:w="706" w:type="pct"/>
            <w:noWrap w:val="0"/>
            <w:vAlign w:val="top"/>
          </w:tcPr>
          <w:p>
            <w:pPr>
              <w:pStyle w:val="4"/>
              <w:spacing w:line="390" w:lineRule="exact"/>
              <w:rPr>
                <w:rFonts w:hint="eastAsia" w:hAnsi="宋体"/>
              </w:rPr>
            </w:pPr>
          </w:p>
        </w:tc>
        <w:tc>
          <w:tcPr>
            <w:tcW w:w="594" w:type="pct"/>
            <w:noWrap w:val="0"/>
            <w:vAlign w:val="top"/>
          </w:tcPr>
          <w:p>
            <w:pPr>
              <w:pStyle w:val="4"/>
              <w:spacing w:line="390" w:lineRule="exact"/>
              <w:rPr>
                <w:rFonts w:hint="eastAsia"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27" w:type="pct"/>
            <w:noWrap w:val="0"/>
            <w:vAlign w:val="center"/>
          </w:tcPr>
          <w:p>
            <w:pPr>
              <w:pStyle w:val="4"/>
              <w:keepNext w:val="0"/>
              <w:keepLines w:val="0"/>
              <w:pageBreakBefore w:val="0"/>
              <w:widowControl w:val="0"/>
              <w:kinsoku/>
              <w:wordWrap/>
              <w:overflowPunct/>
              <w:topLinePunct w:val="0"/>
              <w:autoSpaceDE/>
              <w:autoSpaceDN/>
              <w:bidi w:val="0"/>
              <w:adjustRightInd/>
              <w:snapToGrid/>
              <w:spacing w:line="290" w:lineRule="exact"/>
              <w:ind w:firstLine="0" w:firstLineChars="0"/>
              <w:jc w:val="center"/>
              <w:textAlignment w:val="auto"/>
              <w:rPr>
                <w:rFonts w:hint="default" w:hAnsi="宋体" w:eastAsia="宋体" w:cs="Times New Roman"/>
                <w:sz w:val="21"/>
                <w:lang w:val="en-US" w:eastAsia="zh-CN"/>
              </w:rPr>
            </w:pPr>
            <w:r>
              <w:rPr>
                <w:rFonts w:hint="eastAsia" w:hAnsi="宋体" w:eastAsia="宋体" w:cs="Times New Roman"/>
                <w:sz w:val="21"/>
                <w:lang w:val="en-US" w:eastAsia="zh-CN"/>
              </w:rPr>
              <w:t>6</w:t>
            </w:r>
          </w:p>
        </w:tc>
        <w:tc>
          <w:tcPr>
            <w:tcW w:w="469" w:type="pct"/>
            <w:noWrap w:val="0"/>
            <w:vAlign w:val="top"/>
          </w:tcPr>
          <w:p>
            <w:pPr>
              <w:pStyle w:val="4"/>
              <w:spacing w:line="390" w:lineRule="exact"/>
              <w:rPr>
                <w:rFonts w:hint="eastAsia" w:hAnsi="宋体"/>
              </w:rPr>
            </w:pPr>
          </w:p>
        </w:tc>
        <w:tc>
          <w:tcPr>
            <w:tcW w:w="905" w:type="pct"/>
            <w:noWrap w:val="0"/>
            <w:vAlign w:val="top"/>
          </w:tcPr>
          <w:p>
            <w:pPr>
              <w:pStyle w:val="4"/>
              <w:spacing w:line="390" w:lineRule="exact"/>
              <w:rPr>
                <w:rFonts w:hint="eastAsia" w:hAnsi="宋体"/>
              </w:rPr>
            </w:pPr>
          </w:p>
        </w:tc>
        <w:tc>
          <w:tcPr>
            <w:tcW w:w="859" w:type="pct"/>
            <w:noWrap w:val="0"/>
            <w:vAlign w:val="top"/>
          </w:tcPr>
          <w:p>
            <w:pPr>
              <w:pStyle w:val="4"/>
              <w:spacing w:line="390" w:lineRule="exact"/>
              <w:rPr>
                <w:rFonts w:hint="eastAsia" w:hAnsi="宋体"/>
              </w:rPr>
            </w:pPr>
          </w:p>
        </w:tc>
        <w:tc>
          <w:tcPr>
            <w:tcW w:w="579" w:type="pct"/>
            <w:noWrap w:val="0"/>
            <w:vAlign w:val="top"/>
          </w:tcPr>
          <w:p>
            <w:pPr>
              <w:pStyle w:val="4"/>
              <w:spacing w:line="390" w:lineRule="exact"/>
              <w:rPr>
                <w:rFonts w:hint="eastAsia" w:hAnsi="宋体"/>
              </w:rPr>
            </w:pPr>
          </w:p>
        </w:tc>
        <w:tc>
          <w:tcPr>
            <w:tcW w:w="556" w:type="pct"/>
            <w:noWrap w:val="0"/>
            <w:vAlign w:val="top"/>
          </w:tcPr>
          <w:p>
            <w:pPr>
              <w:pStyle w:val="4"/>
              <w:spacing w:line="390" w:lineRule="exact"/>
              <w:rPr>
                <w:rFonts w:hint="eastAsia" w:hAnsi="宋体"/>
              </w:rPr>
            </w:pPr>
          </w:p>
        </w:tc>
        <w:tc>
          <w:tcPr>
            <w:tcW w:w="706" w:type="pct"/>
            <w:noWrap w:val="0"/>
            <w:vAlign w:val="top"/>
          </w:tcPr>
          <w:p>
            <w:pPr>
              <w:pStyle w:val="4"/>
              <w:spacing w:line="390" w:lineRule="exact"/>
              <w:rPr>
                <w:rFonts w:hint="eastAsia" w:hAnsi="宋体"/>
              </w:rPr>
            </w:pPr>
          </w:p>
        </w:tc>
        <w:tc>
          <w:tcPr>
            <w:tcW w:w="594" w:type="pct"/>
            <w:noWrap w:val="0"/>
            <w:vAlign w:val="top"/>
          </w:tcPr>
          <w:p>
            <w:pPr>
              <w:pStyle w:val="4"/>
              <w:spacing w:line="390" w:lineRule="exact"/>
              <w:rPr>
                <w:rFonts w:hint="eastAsia"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27" w:type="pct"/>
            <w:noWrap w:val="0"/>
            <w:vAlign w:val="center"/>
          </w:tcPr>
          <w:p>
            <w:pPr>
              <w:pStyle w:val="4"/>
              <w:keepNext w:val="0"/>
              <w:keepLines w:val="0"/>
              <w:pageBreakBefore w:val="0"/>
              <w:widowControl w:val="0"/>
              <w:kinsoku/>
              <w:wordWrap/>
              <w:overflowPunct/>
              <w:topLinePunct w:val="0"/>
              <w:autoSpaceDE/>
              <w:autoSpaceDN/>
              <w:bidi w:val="0"/>
              <w:adjustRightInd/>
              <w:snapToGrid/>
              <w:spacing w:line="290" w:lineRule="exact"/>
              <w:ind w:firstLine="0" w:firstLineChars="0"/>
              <w:jc w:val="center"/>
              <w:textAlignment w:val="auto"/>
              <w:rPr>
                <w:rFonts w:hint="default" w:hAnsi="宋体" w:eastAsia="宋体" w:cs="Times New Roman"/>
                <w:sz w:val="21"/>
                <w:lang w:val="en-US" w:eastAsia="zh-CN"/>
              </w:rPr>
            </w:pPr>
            <w:r>
              <w:rPr>
                <w:rFonts w:hint="eastAsia" w:hAnsi="宋体" w:eastAsia="宋体" w:cs="Times New Roman"/>
                <w:sz w:val="21"/>
                <w:lang w:val="en-US" w:eastAsia="zh-CN"/>
              </w:rPr>
              <w:t>7</w:t>
            </w:r>
          </w:p>
        </w:tc>
        <w:tc>
          <w:tcPr>
            <w:tcW w:w="469" w:type="pct"/>
            <w:noWrap w:val="0"/>
            <w:vAlign w:val="top"/>
          </w:tcPr>
          <w:p>
            <w:pPr>
              <w:pStyle w:val="4"/>
              <w:spacing w:line="390" w:lineRule="exact"/>
              <w:rPr>
                <w:rFonts w:hint="eastAsia" w:hAnsi="宋体"/>
              </w:rPr>
            </w:pPr>
          </w:p>
        </w:tc>
        <w:tc>
          <w:tcPr>
            <w:tcW w:w="905" w:type="pct"/>
            <w:noWrap w:val="0"/>
            <w:vAlign w:val="top"/>
          </w:tcPr>
          <w:p>
            <w:pPr>
              <w:pStyle w:val="4"/>
              <w:spacing w:line="390" w:lineRule="exact"/>
              <w:rPr>
                <w:rFonts w:hint="eastAsia" w:hAnsi="宋体"/>
              </w:rPr>
            </w:pPr>
          </w:p>
        </w:tc>
        <w:tc>
          <w:tcPr>
            <w:tcW w:w="859" w:type="pct"/>
            <w:noWrap w:val="0"/>
            <w:vAlign w:val="top"/>
          </w:tcPr>
          <w:p>
            <w:pPr>
              <w:pStyle w:val="4"/>
              <w:spacing w:line="390" w:lineRule="exact"/>
              <w:rPr>
                <w:rFonts w:hint="eastAsia" w:hAnsi="宋体"/>
              </w:rPr>
            </w:pPr>
          </w:p>
        </w:tc>
        <w:tc>
          <w:tcPr>
            <w:tcW w:w="579" w:type="pct"/>
            <w:noWrap w:val="0"/>
            <w:vAlign w:val="top"/>
          </w:tcPr>
          <w:p>
            <w:pPr>
              <w:pStyle w:val="4"/>
              <w:spacing w:line="390" w:lineRule="exact"/>
              <w:rPr>
                <w:rFonts w:hint="eastAsia" w:hAnsi="宋体"/>
              </w:rPr>
            </w:pPr>
          </w:p>
        </w:tc>
        <w:tc>
          <w:tcPr>
            <w:tcW w:w="556" w:type="pct"/>
            <w:noWrap w:val="0"/>
            <w:vAlign w:val="top"/>
          </w:tcPr>
          <w:p>
            <w:pPr>
              <w:pStyle w:val="4"/>
              <w:spacing w:line="390" w:lineRule="exact"/>
              <w:rPr>
                <w:rFonts w:hint="eastAsia" w:hAnsi="宋体"/>
              </w:rPr>
            </w:pPr>
          </w:p>
        </w:tc>
        <w:tc>
          <w:tcPr>
            <w:tcW w:w="706" w:type="pct"/>
            <w:noWrap w:val="0"/>
            <w:vAlign w:val="top"/>
          </w:tcPr>
          <w:p>
            <w:pPr>
              <w:pStyle w:val="4"/>
              <w:spacing w:line="390" w:lineRule="exact"/>
              <w:rPr>
                <w:rFonts w:hint="eastAsia" w:hAnsi="宋体"/>
              </w:rPr>
            </w:pPr>
          </w:p>
        </w:tc>
        <w:tc>
          <w:tcPr>
            <w:tcW w:w="594" w:type="pct"/>
            <w:noWrap w:val="0"/>
            <w:vAlign w:val="top"/>
          </w:tcPr>
          <w:p>
            <w:pPr>
              <w:pStyle w:val="4"/>
              <w:spacing w:line="390" w:lineRule="exact"/>
              <w:rPr>
                <w:rFonts w:hint="eastAsia"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27" w:type="pct"/>
            <w:noWrap w:val="0"/>
            <w:vAlign w:val="center"/>
          </w:tcPr>
          <w:p>
            <w:pPr>
              <w:pStyle w:val="4"/>
              <w:keepNext w:val="0"/>
              <w:keepLines w:val="0"/>
              <w:pageBreakBefore w:val="0"/>
              <w:widowControl w:val="0"/>
              <w:kinsoku/>
              <w:wordWrap/>
              <w:overflowPunct/>
              <w:topLinePunct w:val="0"/>
              <w:autoSpaceDE/>
              <w:autoSpaceDN/>
              <w:bidi w:val="0"/>
              <w:adjustRightInd/>
              <w:snapToGrid/>
              <w:spacing w:line="290" w:lineRule="exact"/>
              <w:ind w:firstLine="0" w:firstLineChars="0"/>
              <w:jc w:val="center"/>
              <w:textAlignment w:val="auto"/>
              <w:rPr>
                <w:rFonts w:hint="default" w:hAnsi="宋体" w:eastAsia="宋体" w:cs="Times New Roman"/>
                <w:sz w:val="21"/>
                <w:lang w:val="en-US" w:eastAsia="zh-CN"/>
              </w:rPr>
            </w:pPr>
            <w:r>
              <w:rPr>
                <w:rFonts w:hint="eastAsia" w:hAnsi="宋体" w:eastAsia="宋体" w:cs="Times New Roman"/>
                <w:sz w:val="21"/>
                <w:lang w:val="en-US" w:eastAsia="zh-CN"/>
              </w:rPr>
              <w:t>8</w:t>
            </w:r>
          </w:p>
        </w:tc>
        <w:tc>
          <w:tcPr>
            <w:tcW w:w="469" w:type="pct"/>
            <w:noWrap w:val="0"/>
            <w:vAlign w:val="top"/>
          </w:tcPr>
          <w:p>
            <w:pPr>
              <w:pStyle w:val="4"/>
              <w:spacing w:line="390" w:lineRule="exact"/>
              <w:rPr>
                <w:rFonts w:hint="eastAsia" w:hAnsi="宋体"/>
              </w:rPr>
            </w:pPr>
          </w:p>
        </w:tc>
        <w:tc>
          <w:tcPr>
            <w:tcW w:w="905" w:type="pct"/>
            <w:noWrap w:val="0"/>
            <w:vAlign w:val="top"/>
          </w:tcPr>
          <w:p>
            <w:pPr>
              <w:pStyle w:val="4"/>
              <w:spacing w:line="390" w:lineRule="exact"/>
              <w:rPr>
                <w:rFonts w:hint="eastAsia" w:hAnsi="宋体"/>
              </w:rPr>
            </w:pPr>
          </w:p>
        </w:tc>
        <w:tc>
          <w:tcPr>
            <w:tcW w:w="859" w:type="pct"/>
            <w:noWrap w:val="0"/>
            <w:vAlign w:val="top"/>
          </w:tcPr>
          <w:p>
            <w:pPr>
              <w:pStyle w:val="4"/>
              <w:spacing w:line="390" w:lineRule="exact"/>
              <w:rPr>
                <w:rFonts w:hint="eastAsia" w:hAnsi="宋体"/>
              </w:rPr>
            </w:pPr>
          </w:p>
        </w:tc>
        <w:tc>
          <w:tcPr>
            <w:tcW w:w="579" w:type="pct"/>
            <w:noWrap w:val="0"/>
            <w:vAlign w:val="top"/>
          </w:tcPr>
          <w:p>
            <w:pPr>
              <w:pStyle w:val="4"/>
              <w:spacing w:line="390" w:lineRule="exact"/>
              <w:rPr>
                <w:rFonts w:hint="eastAsia" w:hAnsi="宋体"/>
              </w:rPr>
            </w:pPr>
          </w:p>
        </w:tc>
        <w:tc>
          <w:tcPr>
            <w:tcW w:w="556" w:type="pct"/>
            <w:noWrap w:val="0"/>
            <w:vAlign w:val="top"/>
          </w:tcPr>
          <w:p>
            <w:pPr>
              <w:pStyle w:val="4"/>
              <w:spacing w:line="390" w:lineRule="exact"/>
              <w:rPr>
                <w:rFonts w:hint="eastAsia" w:hAnsi="宋体"/>
              </w:rPr>
            </w:pPr>
          </w:p>
        </w:tc>
        <w:tc>
          <w:tcPr>
            <w:tcW w:w="706" w:type="pct"/>
            <w:noWrap w:val="0"/>
            <w:vAlign w:val="top"/>
          </w:tcPr>
          <w:p>
            <w:pPr>
              <w:pStyle w:val="4"/>
              <w:spacing w:line="390" w:lineRule="exact"/>
              <w:rPr>
                <w:rFonts w:hint="eastAsia" w:hAnsi="宋体"/>
              </w:rPr>
            </w:pPr>
          </w:p>
        </w:tc>
        <w:tc>
          <w:tcPr>
            <w:tcW w:w="594" w:type="pct"/>
            <w:noWrap w:val="0"/>
            <w:vAlign w:val="top"/>
          </w:tcPr>
          <w:p>
            <w:pPr>
              <w:pStyle w:val="4"/>
              <w:spacing w:line="390" w:lineRule="exact"/>
              <w:rPr>
                <w:rFonts w:hint="eastAsia"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27" w:type="pct"/>
            <w:noWrap w:val="0"/>
            <w:vAlign w:val="center"/>
          </w:tcPr>
          <w:p>
            <w:pPr>
              <w:pStyle w:val="4"/>
              <w:keepNext w:val="0"/>
              <w:keepLines w:val="0"/>
              <w:pageBreakBefore w:val="0"/>
              <w:widowControl w:val="0"/>
              <w:kinsoku/>
              <w:wordWrap/>
              <w:overflowPunct/>
              <w:topLinePunct w:val="0"/>
              <w:autoSpaceDE/>
              <w:autoSpaceDN/>
              <w:bidi w:val="0"/>
              <w:adjustRightInd/>
              <w:snapToGrid/>
              <w:spacing w:line="290" w:lineRule="exact"/>
              <w:ind w:firstLine="0" w:firstLineChars="0"/>
              <w:jc w:val="center"/>
              <w:textAlignment w:val="auto"/>
              <w:rPr>
                <w:rFonts w:hint="default" w:hAnsi="宋体" w:eastAsia="宋体" w:cs="Times New Roman"/>
                <w:sz w:val="21"/>
                <w:lang w:val="en-US" w:eastAsia="zh-CN"/>
              </w:rPr>
            </w:pPr>
            <w:r>
              <w:rPr>
                <w:rFonts w:hint="eastAsia" w:hAnsi="宋体" w:eastAsia="宋体" w:cs="Times New Roman"/>
                <w:sz w:val="21"/>
                <w:lang w:val="en-US" w:eastAsia="zh-CN"/>
              </w:rPr>
              <w:t>9</w:t>
            </w:r>
          </w:p>
        </w:tc>
        <w:tc>
          <w:tcPr>
            <w:tcW w:w="469" w:type="pct"/>
            <w:noWrap w:val="0"/>
            <w:vAlign w:val="top"/>
          </w:tcPr>
          <w:p>
            <w:pPr>
              <w:pStyle w:val="4"/>
              <w:spacing w:line="390" w:lineRule="exact"/>
              <w:rPr>
                <w:rFonts w:hint="eastAsia" w:hAnsi="宋体"/>
              </w:rPr>
            </w:pPr>
          </w:p>
        </w:tc>
        <w:tc>
          <w:tcPr>
            <w:tcW w:w="905" w:type="pct"/>
            <w:noWrap w:val="0"/>
            <w:vAlign w:val="top"/>
          </w:tcPr>
          <w:p>
            <w:pPr>
              <w:pStyle w:val="4"/>
              <w:spacing w:line="390" w:lineRule="exact"/>
              <w:rPr>
                <w:rFonts w:hint="eastAsia" w:hAnsi="宋体"/>
              </w:rPr>
            </w:pPr>
          </w:p>
        </w:tc>
        <w:tc>
          <w:tcPr>
            <w:tcW w:w="859" w:type="pct"/>
            <w:noWrap w:val="0"/>
            <w:vAlign w:val="top"/>
          </w:tcPr>
          <w:p>
            <w:pPr>
              <w:pStyle w:val="4"/>
              <w:spacing w:line="390" w:lineRule="exact"/>
              <w:rPr>
                <w:rFonts w:hint="eastAsia" w:hAnsi="宋体"/>
              </w:rPr>
            </w:pPr>
          </w:p>
        </w:tc>
        <w:tc>
          <w:tcPr>
            <w:tcW w:w="579" w:type="pct"/>
            <w:noWrap w:val="0"/>
            <w:vAlign w:val="top"/>
          </w:tcPr>
          <w:p>
            <w:pPr>
              <w:pStyle w:val="4"/>
              <w:spacing w:line="390" w:lineRule="exact"/>
              <w:rPr>
                <w:rFonts w:hint="eastAsia" w:hAnsi="宋体"/>
              </w:rPr>
            </w:pPr>
          </w:p>
        </w:tc>
        <w:tc>
          <w:tcPr>
            <w:tcW w:w="556" w:type="pct"/>
            <w:noWrap w:val="0"/>
            <w:vAlign w:val="top"/>
          </w:tcPr>
          <w:p>
            <w:pPr>
              <w:pStyle w:val="4"/>
              <w:spacing w:line="390" w:lineRule="exact"/>
              <w:rPr>
                <w:rFonts w:hint="eastAsia" w:hAnsi="宋体"/>
              </w:rPr>
            </w:pPr>
          </w:p>
        </w:tc>
        <w:tc>
          <w:tcPr>
            <w:tcW w:w="706" w:type="pct"/>
            <w:noWrap w:val="0"/>
            <w:vAlign w:val="top"/>
          </w:tcPr>
          <w:p>
            <w:pPr>
              <w:pStyle w:val="4"/>
              <w:spacing w:line="390" w:lineRule="exact"/>
              <w:rPr>
                <w:rFonts w:hint="eastAsia" w:hAnsi="宋体"/>
              </w:rPr>
            </w:pPr>
          </w:p>
        </w:tc>
        <w:tc>
          <w:tcPr>
            <w:tcW w:w="594" w:type="pct"/>
            <w:noWrap w:val="0"/>
            <w:vAlign w:val="top"/>
          </w:tcPr>
          <w:p>
            <w:pPr>
              <w:pStyle w:val="4"/>
              <w:spacing w:line="390" w:lineRule="exact"/>
              <w:rPr>
                <w:rFonts w:hint="eastAsia"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27" w:type="pct"/>
            <w:noWrap w:val="0"/>
            <w:vAlign w:val="center"/>
          </w:tcPr>
          <w:p>
            <w:pPr>
              <w:pStyle w:val="4"/>
              <w:keepNext w:val="0"/>
              <w:keepLines w:val="0"/>
              <w:pageBreakBefore w:val="0"/>
              <w:widowControl w:val="0"/>
              <w:kinsoku/>
              <w:wordWrap/>
              <w:overflowPunct/>
              <w:topLinePunct w:val="0"/>
              <w:autoSpaceDE/>
              <w:autoSpaceDN/>
              <w:bidi w:val="0"/>
              <w:adjustRightInd/>
              <w:snapToGrid/>
              <w:spacing w:line="290" w:lineRule="exact"/>
              <w:ind w:firstLine="0" w:firstLineChars="0"/>
              <w:jc w:val="center"/>
              <w:textAlignment w:val="auto"/>
              <w:rPr>
                <w:rFonts w:hint="default" w:hAnsi="宋体" w:eastAsia="宋体" w:cs="Times New Roman"/>
                <w:sz w:val="21"/>
                <w:lang w:val="en-US" w:eastAsia="zh-CN"/>
              </w:rPr>
            </w:pPr>
            <w:r>
              <w:rPr>
                <w:rFonts w:hint="eastAsia" w:hAnsi="宋体" w:eastAsia="宋体" w:cs="Times New Roman"/>
                <w:sz w:val="21"/>
                <w:lang w:val="en-US" w:eastAsia="zh-CN"/>
              </w:rPr>
              <w:t>10</w:t>
            </w:r>
          </w:p>
        </w:tc>
        <w:tc>
          <w:tcPr>
            <w:tcW w:w="469" w:type="pct"/>
            <w:noWrap w:val="0"/>
            <w:vAlign w:val="top"/>
          </w:tcPr>
          <w:p>
            <w:pPr>
              <w:pStyle w:val="4"/>
              <w:spacing w:line="390" w:lineRule="exact"/>
              <w:rPr>
                <w:rFonts w:hint="eastAsia" w:hAnsi="宋体"/>
              </w:rPr>
            </w:pPr>
          </w:p>
        </w:tc>
        <w:tc>
          <w:tcPr>
            <w:tcW w:w="905" w:type="pct"/>
            <w:noWrap w:val="0"/>
            <w:vAlign w:val="top"/>
          </w:tcPr>
          <w:p>
            <w:pPr>
              <w:pStyle w:val="4"/>
              <w:spacing w:line="390" w:lineRule="exact"/>
              <w:rPr>
                <w:rFonts w:hint="eastAsia" w:hAnsi="宋体"/>
              </w:rPr>
            </w:pPr>
          </w:p>
        </w:tc>
        <w:tc>
          <w:tcPr>
            <w:tcW w:w="859" w:type="pct"/>
            <w:noWrap w:val="0"/>
            <w:vAlign w:val="top"/>
          </w:tcPr>
          <w:p>
            <w:pPr>
              <w:pStyle w:val="4"/>
              <w:spacing w:line="390" w:lineRule="exact"/>
              <w:rPr>
                <w:rFonts w:hint="eastAsia" w:hAnsi="宋体"/>
              </w:rPr>
            </w:pPr>
          </w:p>
        </w:tc>
        <w:tc>
          <w:tcPr>
            <w:tcW w:w="579" w:type="pct"/>
            <w:noWrap w:val="0"/>
            <w:vAlign w:val="top"/>
          </w:tcPr>
          <w:p>
            <w:pPr>
              <w:pStyle w:val="4"/>
              <w:spacing w:line="390" w:lineRule="exact"/>
              <w:rPr>
                <w:rFonts w:hint="eastAsia" w:hAnsi="宋体"/>
              </w:rPr>
            </w:pPr>
          </w:p>
        </w:tc>
        <w:tc>
          <w:tcPr>
            <w:tcW w:w="556" w:type="pct"/>
            <w:noWrap w:val="0"/>
            <w:vAlign w:val="top"/>
          </w:tcPr>
          <w:p>
            <w:pPr>
              <w:pStyle w:val="4"/>
              <w:spacing w:line="390" w:lineRule="exact"/>
              <w:rPr>
                <w:rFonts w:hint="eastAsia" w:hAnsi="宋体"/>
              </w:rPr>
            </w:pPr>
          </w:p>
        </w:tc>
        <w:tc>
          <w:tcPr>
            <w:tcW w:w="706" w:type="pct"/>
            <w:noWrap w:val="0"/>
            <w:vAlign w:val="top"/>
          </w:tcPr>
          <w:p>
            <w:pPr>
              <w:pStyle w:val="4"/>
              <w:spacing w:line="390" w:lineRule="exact"/>
              <w:rPr>
                <w:rFonts w:hint="eastAsia" w:hAnsi="宋体"/>
              </w:rPr>
            </w:pPr>
          </w:p>
        </w:tc>
        <w:tc>
          <w:tcPr>
            <w:tcW w:w="594" w:type="pct"/>
            <w:noWrap w:val="0"/>
            <w:vAlign w:val="top"/>
          </w:tcPr>
          <w:p>
            <w:pPr>
              <w:pStyle w:val="4"/>
              <w:spacing w:line="390" w:lineRule="exact"/>
              <w:rPr>
                <w:rFonts w:hint="eastAsia" w:hAnsi="宋体"/>
              </w:rPr>
            </w:pPr>
          </w:p>
        </w:tc>
      </w:tr>
    </w:tbl>
    <w:p>
      <w:pPr>
        <w:ind w:firstLine="422" w:firstLineChars="200"/>
        <w:rPr>
          <w:rFonts w:hint="eastAsia" w:ascii="宋体" w:hAnsi="宋体"/>
          <w:b/>
          <w:color w:val="000000"/>
          <w:szCs w:val="21"/>
        </w:rPr>
      </w:pPr>
    </w:p>
    <w:p>
      <w:pPr>
        <w:ind w:firstLine="422" w:firstLineChars="200"/>
        <w:rPr>
          <w:rFonts w:ascii="宋体" w:hAnsi="宋体"/>
          <w:color w:val="000000"/>
          <w:szCs w:val="21"/>
        </w:rPr>
      </w:pPr>
      <w:r>
        <w:rPr>
          <w:rFonts w:hint="eastAsia" w:ascii="宋体" w:hAnsi="宋体"/>
          <w:b/>
          <w:color w:val="000000"/>
          <w:szCs w:val="21"/>
        </w:rPr>
        <w:t>承诺：</w:t>
      </w:r>
      <w:r>
        <w:rPr>
          <w:rFonts w:ascii="宋体" w:hAnsi="宋体"/>
          <w:color w:val="000000"/>
          <w:szCs w:val="21"/>
        </w:rPr>
        <w:fldChar w:fldCharType="begin"/>
      </w:r>
      <w:r>
        <w:rPr>
          <w:rFonts w:hint="eastAsia" w:ascii="宋体" w:hAnsi="宋体"/>
          <w:color w:val="000000"/>
          <w:szCs w:val="21"/>
        </w:rPr>
        <w:instrText xml:space="preserve">= 1 \* GB3</w:instrText>
      </w:r>
      <w:r>
        <w:rPr>
          <w:rFonts w:ascii="宋体" w:hAnsi="宋体"/>
          <w:color w:val="000000"/>
          <w:szCs w:val="21"/>
        </w:rPr>
        <w:fldChar w:fldCharType="separate"/>
      </w:r>
      <w:r>
        <w:rPr>
          <w:rFonts w:hint="eastAsia" w:ascii="宋体" w:hAnsi="宋体"/>
          <w:color w:val="000000"/>
          <w:szCs w:val="21"/>
        </w:rPr>
        <w:t>①</w:t>
      </w:r>
      <w:r>
        <w:rPr>
          <w:rFonts w:ascii="宋体" w:hAnsi="宋体"/>
          <w:color w:val="000000"/>
          <w:szCs w:val="21"/>
        </w:rPr>
        <w:fldChar w:fldCharType="end"/>
      </w:r>
      <w:r>
        <w:rPr>
          <w:rFonts w:hint="eastAsia" w:ascii="宋体" w:hAnsi="宋体"/>
          <w:color w:val="000000"/>
          <w:szCs w:val="21"/>
        </w:rPr>
        <w:t>本项目所列知识产权符合</w:t>
      </w:r>
      <w:r>
        <w:rPr>
          <w:rFonts w:hint="eastAsia" w:ascii="宋体" w:hAnsi="宋体"/>
          <w:color w:val="000000"/>
          <w:szCs w:val="21"/>
          <w:lang w:eastAsia="zh-CN"/>
        </w:rPr>
        <w:t>申报</w:t>
      </w:r>
      <w:r>
        <w:rPr>
          <w:rFonts w:hint="eastAsia" w:ascii="宋体" w:hAnsi="宋体"/>
          <w:color w:val="000000"/>
          <w:szCs w:val="21"/>
        </w:rPr>
        <w:t>要求且无争议。</w:t>
      </w:r>
      <w:r>
        <w:rPr>
          <w:rFonts w:ascii="宋体" w:hAnsi="宋体"/>
          <w:color w:val="000000"/>
          <w:szCs w:val="21"/>
        </w:rPr>
        <w:fldChar w:fldCharType="begin"/>
      </w:r>
      <w:r>
        <w:rPr>
          <w:rFonts w:hint="eastAsia" w:ascii="宋体" w:hAnsi="宋体"/>
          <w:color w:val="000000"/>
          <w:szCs w:val="21"/>
        </w:rPr>
        <w:instrText xml:space="preserve">= 2 \* GB3</w:instrText>
      </w:r>
      <w:r>
        <w:rPr>
          <w:rFonts w:ascii="宋体" w:hAnsi="宋体"/>
          <w:color w:val="000000"/>
          <w:szCs w:val="21"/>
        </w:rPr>
        <w:fldChar w:fldCharType="separate"/>
      </w:r>
      <w:r>
        <w:rPr>
          <w:rFonts w:hint="eastAsia" w:ascii="宋体" w:hAnsi="宋体"/>
          <w:color w:val="000000"/>
          <w:szCs w:val="21"/>
        </w:rPr>
        <w:t>②</w:t>
      </w:r>
      <w:r>
        <w:rPr>
          <w:rFonts w:ascii="宋体" w:hAnsi="宋体"/>
          <w:color w:val="000000"/>
          <w:szCs w:val="21"/>
        </w:rPr>
        <w:fldChar w:fldCharType="end"/>
      </w:r>
      <w:r>
        <w:rPr>
          <w:rFonts w:hint="eastAsia" w:ascii="宋体" w:hAnsi="宋体"/>
          <w:color w:val="000000"/>
          <w:szCs w:val="21"/>
        </w:rPr>
        <w:t>已明确告知上述论文（专著）所有作者：所列论文（专著）用于</w:t>
      </w:r>
      <w:r>
        <w:rPr>
          <w:rFonts w:hint="eastAsia" w:ascii="宋体" w:hAnsi="宋体"/>
          <w:color w:val="000000"/>
          <w:szCs w:val="21"/>
          <w:lang w:eastAsia="zh-CN"/>
        </w:rPr>
        <w:t>申报</w:t>
      </w:r>
      <w:r>
        <w:rPr>
          <w:rFonts w:hint="eastAsia" w:ascii="宋体" w:hAnsi="宋体"/>
          <w:color w:val="000000"/>
          <w:szCs w:val="21"/>
        </w:rPr>
        <w:t>建材科技奖；项目如获奖后所列论文（专著）不得再次参评，如未获奖所列论文（专著）再次参评须间隔一年。</w:t>
      </w:r>
      <w:r>
        <w:rPr>
          <w:rFonts w:ascii="宋体" w:hAnsi="宋体"/>
          <w:color w:val="000000"/>
          <w:szCs w:val="21"/>
        </w:rPr>
        <w:fldChar w:fldCharType="begin"/>
      </w:r>
      <w:r>
        <w:rPr>
          <w:rFonts w:hint="eastAsia" w:ascii="宋体" w:hAnsi="宋体"/>
          <w:color w:val="000000"/>
          <w:szCs w:val="21"/>
        </w:rPr>
        <w:instrText xml:space="preserve">= 3 \* GB3</w:instrText>
      </w:r>
      <w:r>
        <w:rPr>
          <w:rFonts w:ascii="宋体" w:hAnsi="宋体"/>
          <w:color w:val="000000"/>
          <w:szCs w:val="21"/>
        </w:rPr>
        <w:fldChar w:fldCharType="separate"/>
      </w:r>
      <w:r>
        <w:rPr>
          <w:rFonts w:hint="eastAsia" w:ascii="宋体" w:hAnsi="宋体"/>
          <w:color w:val="000000"/>
          <w:szCs w:val="21"/>
        </w:rPr>
        <w:t>③</w:t>
      </w:r>
      <w:r>
        <w:rPr>
          <w:rFonts w:ascii="宋体" w:hAnsi="宋体"/>
          <w:color w:val="000000"/>
          <w:szCs w:val="21"/>
        </w:rPr>
        <w:fldChar w:fldCharType="end"/>
      </w:r>
      <w:r>
        <w:rPr>
          <w:rFonts w:hint="eastAsia" w:ascii="宋体" w:hAnsi="宋体"/>
          <w:color w:val="000000"/>
          <w:szCs w:val="21"/>
        </w:rPr>
        <w:t>未列入项目主要完成人的第一作者、通讯作者（含共同第一作者、共同通讯作者）已出具知情同意书面签字意见，与其他作者的有关知情证明材料均存档备查。</w:t>
      </w:r>
      <w:r>
        <w:rPr>
          <w:rFonts w:ascii="宋体" w:hAnsi="宋体"/>
          <w:color w:val="000000"/>
          <w:szCs w:val="21"/>
        </w:rPr>
        <w:fldChar w:fldCharType="begin"/>
      </w:r>
      <w:r>
        <w:rPr>
          <w:rFonts w:hint="eastAsia" w:ascii="宋体" w:hAnsi="宋体"/>
          <w:color w:val="000000"/>
          <w:szCs w:val="21"/>
        </w:rPr>
        <w:instrText xml:space="preserve">= 4 \* GB3</w:instrText>
      </w:r>
      <w:r>
        <w:rPr>
          <w:rFonts w:ascii="宋体" w:hAnsi="宋体"/>
          <w:color w:val="000000"/>
          <w:szCs w:val="21"/>
        </w:rPr>
        <w:fldChar w:fldCharType="separate"/>
      </w:r>
      <w:r>
        <w:rPr>
          <w:rFonts w:hint="eastAsia" w:ascii="宋体" w:hAnsi="宋体"/>
          <w:color w:val="000000"/>
          <w:szCs w:val="21"/>
        </w:rPr>
        <w:t>④</w:t>
      </w:r>
      <w:r>
        <w:rPr>
          <w:rFonts w:ascii="宋体" w:hAnsi="宋体"/>
          <w:color w:val="000000"/>
          <w:szCs w:val="21"/>
        </w:rPr>
        <w:fldChar w:fldCharType="end"/>
      </w:r>
      <w:r>
        <w:rPr>
          <w:rFonts w:hint="eastAsia" w:ascii="宋体" w:hAnsi="宋体"/>
          <w:color w:val="000000"/>
          <w:szCs w:val="21"/>
        </w:rPr>
        <w:t>如因上述事项引发争议，将积极配合调查处理并承担相应责任。</w:t>
      </w:r>
    </w:p>
    <w:p>
      <w:pPr>
        <w:ind w:firstLine="420" w:firstLineChars="200"/>
        <w:rPr>
          <w:rFonts w:ascii="宋体" w:hAnsi="宋体"/>
          <w:color w:val="000000"/>
          <w:szCs w:val="21"/>
        </w:rPr>
      </w:pPr>
    </w:p>
    <w:p>
      <w:pPr>
        <w:ind w:firstLine="420" w:firstLineChars="200"/>
        <w:rPr>
          <w:rFonts w:ascii="宋体" w:hAnsi="宋体"/>
          <w:color w:val="000000"/>
          <w:szCs w:val="21"/>
        </w:rPr>
      </w:pPr>
    </w:p>
    <w:p>
      <w:pPr>
        <w:pStyle w:val="4"/>
        <w:adjustRightInd w:val="0"/>
        <w:spacing w:line="320" w:lineRule="exact"/>
        <w:ind w:firstLine="482"/>
        <w:rPr>
          <w:rFonts w:ascii="宋体" w:hAnsi="宋体"/>
          <w:b/>
          <w:bCs/>
          <w:color w:val="000000"/>
          <w:sz w:val="28"/>
        </w:rPr>
      </w:pPr>
      <w:r>
        <w:rPr>
          <w:rFonts w:hint="eastAsia" w:ascii="宋体" w:hAnsi="宋体"/>
          <w:b/>
          <w:bCs/>
          <w:color w:val="000000"/>
          <w:szCs w:val="28"/>
        </w:rPr>
        <w:t xml:space="preserve">                                      第一完成人签名：</w:t>
      </w:r>
    </w:p>
    <w:p>
      <w:pPr>
        <w:spacing w:line="360" w:lineRule="auto"/>
        <w:jc w:val="center"/>
        <w:rPr>
          <w:rFonts w:hint="eastAsia" w:eastAsia="黑体"/>
          <w:sz w:val="32"/>
        </w:rPr>
      </w:pPr>
      <w:r>
        <w:rPr>
          <w:rFonts w:hint="eastAsia" w:ascii="Times New Roman" w:eastAsia="黑体"/>
          <w:b/>
          <w:sz w:val="32"/>
        </w:rPr>
        <w:br w:type="page"/>
      </w:r>
      <w:r>
        <w:rPr>
          <w:rFonts w:hint="eastAsia" w:eastAsia="黑体"/>
          <w:b/>
          <w:color w:val="000000"/>
          <w:sz w:val="32"/>
        </w:rPr>
        <w:t>九、主要完成人情况表</w:t>
      </w:r>
    </w:p>
    <w:tbl>
      <w:tblPr>
        <w:tblStyle w:val="9"/>
        <w:tblW w:w="95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903"/>
        <w:gridCol w:w="1255"/>
        <w:gridCol w:w="417"/>
        <w:gridCol w:w="843"/>
        <w:gridCol w:w="13"/>
        <w:gridCol w:w="1252"/>
        <w:gridCol w:w="174"/>
        <w:gridCol w:w="1265"/>
        <w:gridCol w:w="714"/>
        <w:gridCol w:w="546"/>
        <w:gridCol w:w="720"/>
        <w:gridCol w:w="8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549" w:type="dxa"/>
            <w:gridSpan w:val="2"/>
            <w:noWrap w:val="0"/>
            <w:vAlign w:val="center"/>
          </w:tcPr>
          <w:p>
            <w:pPr>
              <w:jc w:val="center"/>
              <w:rPr>
                <w:rFonts w:hint="eastAsia"/>
                <w:sz w:val="24"/>
              </w:rPr>
            </w:pPr>
            <w:r>
              <w:rPr>
                <w:rFonts w:hint="eastAsia"/>
                <w:sz w:val="24"/>
              </w:rPr>
              <w:t>姓名</w:t>
            </w:r>
          </w:p>
        </w:tc>
        <w:tc>
          <w:tcPr>
            <w:tcW w:w="1672" w:type="dxa"/>
            <w:gridSpan w:val="2"/>
            <w:noWrap w:val="0"/>
            <w:vAlign w:val="center"/>
          </w:tcPr>
          <w:p>
            <w:pPr>
              <w:jc w:val="center"/>
              <w:rPr>
                <w:rFonts w:hint="eastAsia"/>
                <w:sz w:val="24"/>
              </w:rPr>
            </w:pPr>
          </w:p>
        </w:tc>
        <w:tc>
          <w:tcPr>
            <w:tcW w:w="856" w:type="dxa"/>
            <w:gridSpan w:val="2"/>
            <w:noWrap w:val="0"/>
            <w:vAlign w:val="center"/>
          </w:tcPr>
          <w:p>
            <w:pPr>
              <w:jc w:val="center"/>
              <w:rPr>
                <w:rFonts w:hint="eastAsia"/>
                <w:sz w:val="24"/>
              </w:rPr>
            </w:pPr>
            <w:r>
              <w:rPr>
                <w:rFonts w:hint="eastAsia"/>
                <w:sz w:val="24"/>
              </w:rPr>
              <w:t>性 别</w:t>
            </w:r>
          </w:p>
        </w:tc>
        <w:tc>
          <w:tcPr>
            <w:tcW w:w="1252" w:type="dxa"/>
            <w:noWrap w:val="0"/>
            <w:vAlign w:val="center"/>
          </w:tcPr>
          <w:p>
            <w:pPr>
              <w:jc w:val="center"/>
              <w:rPr>
                <w:rFonts w:hint="eastAsia"/>
                <w:sz w:val="24"/>
              </w:rPr>
            </w:pPr>
          </w:p>
        </w:tc>
        <w:tc>
          <w:tcPr>
            <w:tcW w:w="1439" w:type="dxa"/>
            <w:gridSpan w:val="2"/>
            <w:noWrap w:val="0"/>
            <w:vAlign w:val="center"/>
          </w:tcPr>
          <w:p>
            <w:pPr>
              <w:jc w:val="center"/>
              <w:rPr>
                <w:rFonts w:hint="eastAsia"/>
                <w:sz w:val="24"/>
              </w:rPr>
            </w:pPr>
            <w:r>
              <w:rPr>
                <w:rFonts w:hint="eastAsia"/>
                <w:sz w:val="24"/>
              </w:rPr>
              <w:t>民 族</w:t>
            </w:r>
          </w:p>
        </w:tc>
        <w:tc>
          <w:tcPr>
            <w:tcW w:w="1260" w:type="dxa"/>
            <w:gridSpan w:val="2"/>
            <w:noWrap w:val="0"/>
            <w:vAlign w:val="center"/>
          </w:tcPr>
          <w:p>
            <w:pPr>
              <w:jc w:val="center"/>
              <w:rPr>
                <w:rFonts w:hint="eastAsia"/>
                <w:sz w:val="24"/>
              </w:rPr>
            </w:pPr>
          </w:p>
        </w:tc>
        <w:tc>
          <w:tcPr>
            <w:tcW w:w="720" w:type="dxa"/>
            <w:noWrap w:val="0"/>
            <w:vAlign w:val="center"/>
          </w:tcPr>
          <w:p>
            <w:pPr>
              <w:jc w:val="center"/>
              <w:rPr>
                <w:rFonts w:hint="eastAsia"/>
                <w:sz w:val="24"/>
              </w:rPr>
            </w:pPr>
            <w:r>
              <w:rPr>
                <w:rFonts w:hint="eastAsia"/>
                <w:sz w:val="24"/>
              </w:rPr>
              <w:t>排名</w:t>
            </w:r>
          </w:p>
        </w:tc>
        <w:tc>
          <w:tcPr>
            <w:tcW w:w="822" w:type="dxa"/>
            <w:noWrap w:val="0"/>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549" w:type="dxa"/>
            <w:gridSpan w:val="2"/>
            <w:noWrap w:val="0"/>
            <w:vAlign w:val="center"/>
          </w:tcPr>
          <w:p>
            <w:pPr>
              <w:jc w:val="center"/>
              <w:rPr>
                <w:rFonts w:hint="eastAsia"/>
                <w:sz w:val="24"/>
              </w:rPr>
            </w:pPr>
            <w:r>
              <w:rPr>
                <w:rFonts w:hint="eastAsia"/>
                <w:sz w:val="24"/>
              </w:rPr>
              <w:t>出 生 地</w:t>
            </w:r>
          </w:p>
        </w:tc>
        <w:tc>
          <w:tcPr>
            <w:tcW w:w="1672" w:type="dxa"/>
            <w:gridSpan w:val="2"/>
            <w:noWrap w:val="0"/>
            <w:vAlign w:val="center"/>
          </w:tcPr>
          <w:p>
            <w:pPr>
              <w:ind w:firstLine="540" w:firstLineChars="300"/>
              <w:rPr>
                <w:rFonts w:hint="eastAsia"/>
                <w:sz w:val="18"/>
              </w:rPr>
            </w:pPr>
          </w:p>
        </w:tc>
        <w:tc>
          <w:tcPr>
            <w:tcW w:w="856" w:type="dxa"/>
            <w:gridSpan w:val="2"/>
            <w:noWrap w:val="0"/>
            <w:vAlign w:val="center"/>
          </w:tcPr>
          <w:p>
            <w:pPr>
              <w:rPr>
                <w:rFonts w:hint="eastAsia"/>
                <w:sz w:val="18"/>
              </w:rPr>
            </w:pPr>
            <w:r>
              <w:rPr>
                <w:rFonts w:hint="eastAsia"/>
                <w:sz w:val="24"/>
              </w:rPr>
              <w:t>国 籍</w:t>
            </w:r>
          </w:p>
        </w:tc>
        <w:tc>
          <w:tcPr>
            <w:tcW w:w="1252" w:type="dxa"/>
            <w:noWrap w:val="0"/>
            <w:vAlign w:val="center"/>
          </w:tcPr>
          <w:p>
            <w:pPr>
              <w:rPr>
                <w:rFonts w:hint="eastAsia"/>
                <w:sz w:val="18"/>
              </w:rPr>
            </w:pPr>
          </w:p>
        </w:tc>
        <w:tc>
          <w:tcPr>
            <w:tcW w:w="1439" w:type="dxa"/>
            <w:gridSpan w:val="2"/>
            <w:noWrap w:val="0"/>
            <w:vAlign w:val="center"/>
          </w:tcPr>
          <w:p>
            <w:pPr>
              <w:jc w:val="center"/>
              <w:rPr>
                <w:rFonts w:hint="eastAsia"/>
                <w:sz w:val="24"/>
              </w:rPr>
            </w:pPr>
            <w:r>
              <w:rPr>
                <w:rFonts w:hint="eastAsia"/>
                <w:sz w:val="24"/>
              </w:rPr>
              <w:t>出生年月</w:t>
            </w:r>
          </w:p>
        </w:tc>
        <w:tc>
          <w:tcPr>
            <w:tcW w:w="1260" w:type="dxa"/>
            <w:gridSpan w:val="2"/>
            <w:noWrap w:val="0"/>
            <w:vAlign w:val="center"/>
          </w:tcPr>
          <w:p>
            <w:pPr>
              <w:ind w:firstLine="360" w:firstLineChars="200"/>
              <w:rPr>
                <w:rFonts w:hint="eastAsia"/>
                <w:sz w:val="18"/>
              </w:rPr>
            </w:pPr>
          </w:p>
        </w:tc>
        <w:tc>
          <w:tcPr>
            <w:tcW w:w="720" w:type="dxa"/>
            <w:noWrap w:val="0"/>
            <w:vAlign w:val="center"/>
          </w:tcPr>
          <w:p>
            <w:pPr>
              <w:jc w:val="center"/>
              <w:rPr>
                <w:rFonts w:hint="eastAsia"/>
                <w:sz w:val="24"/>
              </w:rPr>
            </w:pPr>
            <w:r>
              <w:rPr>
                <w:rFonts w:hint="eastAsia"/>
                <w:sz w:val="24"/>
              </w:rPr>
              <w:t>党派</w:t>
            </w:r>
          </w:p>
        </w:tc>
        <w:tc>
          <w:tcPr>
            <w:tcW w:w="822" w:type="dxa"/>
            <w:noWrap w:val="0"/>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549" w:type="dxa"/>
            <w:gridSpan w:val="2"/>
            <w:noWrap w:val="0"/>
            <w:vAlign w:val="center"/>
          </w:tcPr>
          <w:p>
            <w:pPr>
              <w:jc w:val="center"/>
              <w:rPr>
                <w:rFonts w:hint="eastAsia"/>
                <w:sz w:val="24"/>
              </w:rPr>
            </w:pPr>
            <w:r>
              <w:rPr>
                <w:rFonts w:hint="eastAsia"/>
                <w:sz w:val="24"/>
              </w:rPr>
              <w:t>工作单位</w:t>
            </w:r>
          </w:p>
        </w:tc>
        <w:tc>
          <w:tcPr>
            <w:tcW w:w="3780" w:type="dxa"/>
            <w:gridSpan w:val="5"/>
            <w:noWrap w:val="0"/>
            <w:vAlign w:val="center"/>
          </w:tcPr>
          <w:p>
            <w:pPr>
              <w:jc w:val="center"/>
              <w:rPr>
                <w:rFonts w:hint="eastAsia"/>
                <w:sz w:val="24"/>
              </w:rPr>
            </w:pPr>
          </w:p>
        </w:tc>
        <w:tc>
          <w:tcPr>
            <w:tcW w:w="1439" w:type="dxa"/>
            <w:gridSpan w:val="2"/>
            <w:noWrap w:val="0"/>
            <w:vAlign w:val="center"/>
          </w:tcPr>
          <w:p>
            <w:pPr>
              <w:jc w:val="center"/>
              <w:rPr>
                <w:rFonts w:hint="eastAsia"/>
                <w:sz w:val="24"/>
              </w:rPr>
            </w:pPr>
            <w:r>
              <w:rPr>
                <w:rFonts w:hint="eastAsia"/>
                <w:sz w:val="24"/>
              </w:rPr>
              <w:t>联系电话</w:t>
            </w:r>
          </w:p>
          <w:p>
            <w:pPr>
              <w:jc w:val="center"/>
              <w:rPr>
                <w:rFonts w:hint="eastAsia"/>
                <w:sz w:val="24"/>
              </w:rPr>
            </w:pPr>
            <w:r>
              <w:rPr>
                <w:rFonts w:hint="eastAsia"/>
                <w:sz w:val="24"/>
              </w:rPr>
              <w:t>（含手机）</w:t>
            </w:r>
          </w:p>
        </w:tc>
        <w:tc>
          <w:tcPr>
            <w:tcW w:w="2802" w:type="dxa"/>
            <w:gridSpan w:val="4"/>
            <w:noWrap w:val="0"/>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trPr>
        <w:tc>
          <w:tcPr>
            <w:tcW w:w="1549" w:type="dxa"/>
            <w:gridSpan w:val="2"/>
            <w:noWrap w:val="0"/>
            <w:vAlign w:val="center"/>
          </w:tcPr>
          <w:p>
            <w:pPr>
              <w:jc w:val="center"/>
              <w:rPr>
                <w:rFonts w:hint="eastAsia"/>
                <w:sz w:val="24"/>
              </w:rPr>
            </w:pPr>
            <w:r>
              <w:rPr>
                <w:rFonts w:hint="eastAsia"/>
                <w:sz w:val="24"/>
              </w:rPr>
              <w:t>通讯地址及邮政编码</w:t>
            </w:r>
          </w:p>
        </w:tc>
        <w:tc>
          <w:tcPr>
            <w:tcW w:w="8021" w:type="dxa"/>
            <w:gridSpan w:val="11"/>
            <w:noWrap w:val="0"/>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549" w:type="dxa"/>
            <w:gridSpan w:val="2"/>
            <w:noWrap w:val="0"/>
            <w:vAlign w:val="center"/>
          </w:tcPr>
          <w:p>
            <w:pPr>
              <w:jc w:val="center"/>
              <w:rPr>
                <w:rFonts w:hint="eastAsia"/>
                <w:sz w:val="24"/>
              </w:rPr>
            </w:pPr>
            <w:r>
              <w:rPr>
                <w:rFonts w:hint="eastAsia"/>
                <w:sz w:val="24"/>
              </w:rPr>
              <w:t>电子信箱</w:t>
            </w:r>
          </w:p>
        </w:tc>
        <w:tc>
          <w:tcPr>
            <w:tcW w:w="8021" w:type="dxa"/>
            <w:gridSpan w:val="11"/>
            <w:noWrap w:val="0"/>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549" w:type="dxa"/>
            <w:gridSpan w:val="2"/>
            <w:noWrap w:val="0"/>
            <w:vAlign w:val="center"/>
          </w:tcPr>
          <w:p>
            <w:pPr>
              <w:jc w:val="center"/>
              <w:rPr>
                <w:rFonts w:hint="eastAsia"/>
                <w:sz w:val="24"/>
              </w:rPr>
            </w:pPr>
            <w:r>
              <w:rPr>
                <w:rFonts w:hint="eastAsia"/>
                <w:sz w:val="24"/>
              </w:rPr>
              <w:t>毕业学校</w:t>
            </w:r>
          </w:p>
        </w:tc>
        <w:tc>
          <w:tcPr>
            <w:tcW w:w="2515" w:type="dxa"/>
            <w:gridSpan w:val="3"/>
            <w:noWrap w:val="0"/>
            <w:vAlign w:val="center"/>
          </w:tcPr>
          <w:p>
            <w:pPr>
              <w:ind w:left="-107" w:right="-107"/>
              <w:rPr>
                <w:rFonts w:hint="eastAsia"/>
                <w:sz w:val="24"/>
              </w:rPr>
            </w:pPr>
          </w:p>
        </w:tc>
        <w:tc>
          <w:tcPr>
            <w:tcW w:w="1439" w:type="dxa"/>
            <w:gridSpan w:val="3"/>
            <w:noWrap w:val="0"/>
            <w:vAlign w:val="center"/>
          </w:tcPr>
          <w:p>
            <w:pPr>
              <w:jc w:val="center"/>
              <w:rPr>
                <w:rFonts w:hint="eastAsia"/>
                <w:sz w:val="24"/>
              </w:rPr>
            </w:pPr>
            <w:r>
              <w:rPr>
                <w:rFonts w:hint="eastAsia"/>
                <w:sz w:val="24"/>
              </w:rPr>
              <w:t>文化程度</w:t>
            </w:r>
          </w:p>
        </w:tc>
        <w:tc>
          <w:tcPr>
            <w:tcW w:w="1979" w:type="dxa"/>
            <w:gridSpan w:val="2"/>
            <w:noWrap w:val="0"/>
            <w:vAlign w:val="center"/>
          </w:tcPr>
          <w:p>
            <w:pPr>
              <w:rPr>
                <w:rFonts w:hint="eastAsia"/>
                <w:sz w:val="24"/>
              </w:rPr>
            </w:pPr>
          </w:p>
        </w:tc>
        <w:tc>
          <w:tcPr>
            <w:tcW w:w="1266" w:type="dxa"/>
            <w:gridSpan w:val="2"/>
            <w:noWrap w:val="0"/>
            <w:vAlign w:val="center"/>
          </w:tcPr>
          <w:p>
            <w:pPr>
              <w:jc w:val="center"/>
              <w:rPr>
                <w:rFonts w:hint="eastAsia"/>
                <w:sz w:val="24"/>
              </w:rPr>
            </w:pPr>
            <w:r>
              <w:rPr>
                <w:rFonts w:hint="eastAsia"/>
                <w:sz w:val="24"/>
              </w:rPr>
              <w:t>学    位</w:t>
            </w:r>
          </w:p>
        </w:tc>
        <w:tc>
          <w:tcPr>
            <w:tcW w:w="822" w:type="dxa"/>
            <w:noWrap w:val="0"/>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549" w:type="dxa"/>
            <w:gridSpan w:val="2"/>
            <w:noWrap w:val="0"/>
            <w:vAlign w:val="center"/>
          </w:tcPr>
          <w:p>
            <w:pPr>
              <w:jc w:val="center"/>
              <w:rPr>
                <w:rFonts w:hint="eastAsia"/>
                <w:sz w:val="24"/>
              </w:rPr>
            </w:pPr>
            <w:r>
              <w:rPr>
                <w:rFonts w:hint="eastAsia"/>
                <w:sz w:val="24"/>
              </w:rPr>
              <w:t>职务、职称</w:t>
            </w:r>
          </w:p>
        </w:tc>
        <w:tc>
          <w:tcPr>
            <w:tcW w:w="2515" w:type="dxa"/>
            <w:gridSpan w:val="3"/>
            <w:noWrap w:val="0"/>
            <w:vAlign w:val="center"/>
          </w:tcPr>
          <w:p>
            <w:pPr>
              <w:jc w:val="center"/>
              <w:rPr>
                <w:rFonts w:hint="eastAsia"/>
                <w:sz w:val="24"/>
              </w:rPr>
            </w:pPr>
          </w:p>
        </w:tc>
        <w:tc>
          <w:tcPr>
            <w:tcW w:w="1439" w:type="dxa"/>
            <w:gridSpan w:val="3"/>
            <w:noWrap w:val="0"/>
            <w:vAlign w:val="center"/>
          </w:tcPr>
          <w:p>
            <w:pPr>
              <w:jc w:val="center"/>
              <w:rPr>
                <w:rFonts w:hint="eastAsia"/>
                <w:sz w:val="24"/>
              </w:rPr>
            </w:pPr>
            <w:r>
              <w:rPr>
                <w:rFonts w:hint="eastAsia"/>
                <w:sz w:val="24"/>
              </w:rPr>
              <w:t>专业、专长</w:t>
            </w:r>
          </w:p>
        </w:tc>
        <w:tc>
          <w:tcPr>
            <w:tcW w:w="1979" w:type="dxa"/>
            <w:gridSpan w:val="2"/>
            <w:noWrap w:val="0"/>
            <w:vAlign w:val="center"/>
          </w:tcPr>
          <w:p>
            <w:pPr>
              <w:jc w:val="center"/>
              <w:rPr>
                <w:rFonts w:hint="eastAsia"/>
                <w:sz w:val="24"/>
              </w:rPr>
            </w:pPr>
          </w:p>
        </w:tc>
        <w:tc>
          <w:tcPr>
            <w:tcW w:w="1266" w:type="dxa"/>
            <w:gridSpan w:val="2"/>
            <w:noWrap w:val="0"/>
            <w:vAlign w:val="center"/>
          </w:tcPr>
          <w:p>
            <w:pPr>
              <w:jc w:val="center"/>
              <w:rPr>
                <w:rFonts w:hint="eastAsia"/>
                <w:sz w:val="24"/>
              </w:rPr>
            </w:pPr>
            <w:r>
              <w:rPr>
                <w:rFonts w:hint="eastAsia"/>
                <w:sz w:val="24"/>
              </w:rPr>
              <w:t>毕业时间</w:t>
            </w:r>
          </w:p>
        </w:tc>
        <w:tc>
          <w:tcPr>
            <w:tcW w:w="822" w:type="dxa"/>
            <w:noWrap w:val="0"/>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atLeast"/>
        </w:trPr>
        <w:tc>
          <w:tcPr>
            <w:tcW w:w="2804" w:type="dxa"/>
            <w:gridSpan w:val="3"/>
            <w:noWrap w:val="0"/>
            <w:vAlign w:val="center"/>
          </w:tcPr>
          <w:p>
            <w:pPr>
              <w:jc w:val="center"/>
              <w:rPr>
                <w:rFonts w:hint="eastAsia"/>
                <w:sz w:val="24"/>
              </w:rPr>
            </w:pPr>
            <w:r>
              <w:rPr>
                <w:rFonts w:hint="eastAsia"/>
                <w:sz w:val="24"/>
              </w:rPr>
              <w:t>曾获奖励情况（项目名称、获奖时间）</w:t>
            </w:r>
          </w:p>
        </w:tc>
        <w:tc>
          <w:tcPr>
            <w:tcW w:w="6766" w:type="dxa"/>
            <w:gridSpan w:val="10"/>
            <w:noWrap w:val="0"/>
            <w:vAlign w:val="center"/>
          </w:tcPr>
          <w:p>
            <w:pP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trPr>
        <w:tc>
          <w:tcPr>
            <w:tcW w:w="2804" w:type="dxa"/>
            <w:gridSpan w:val="3"/>
            <w:noWrap w:val="0"/>
            <w:vAlign w:val="center"/>
          </w:tcPr>
          <w:p>
            <w:pPr>
              <w:rPr>
                <w:rFonts w:hint="eastAsia"/>
                <w:sz w:val="24"/>
              </w:rPr>
            </w:pPr>
            <w:r>
              <w:rPr>
                <w:rFonts w:hint="eastAsia"/>
                <w:sz w:val="24"/>
              </w:rPr>
              <w:t>参加本项目的起止时间</w:t>
            </w:r>
          </w:p>
        </w:tc>
        <w:tc>
          <w:tcPr>
            <w:tcW w:w="6766" w:type="dxa"/>
            <w:gridSpan w:val="10"/>
            <w:noWrap w:val="0"/>
            <w:vAlign w:val="center"/>
          </w:tcPr>
          <w:p>
            <w:pPr>
              <w:rPr>
                <w:rFonts w:hint="eastAsia"/>
                <w:sz w:val="24"/>
              </w:rPr>
            </w:pPr>
            <w:r>
              <w:rPr>
                <w:rFonts w:hint="eastAsia"/>
                <w:sz w:val="24"/>
              </w:rPr>
              <w:t>自       年       月       至         年      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0" w:hRule="atLeast"/>
        </w:trPr>
        <w:tc>
          <w:tcPr>
            <w:tcW w:w="646" w:type="dxa"/>
            <w:noWrap w:val="0"/>
            <w:vAlign w:val="center"/>
          </w:tcPr>
          <w:p>
            <w:pPr>
              <w:adjustRightInd w:val="0"/>
              <w:snapToGrid w:val="0"/>
              <w:jc w:val="center"/>
              <w:rPr>
                <w:rFonts w:hint="eastAsia"/>
                <w:sz w:val="28"/>
                <w:szCs w:val="28"/>
              </w:rPr>
            </w:pPr>
            <w:r>
              <w:rPr>
                <w:rFonts w:hint="eastAsia" w:ascii="Times New Roman" w:hAnsi="Times New Roman" w:eastAsia="宋体" w:cs="Times New Roman"/>
                <w:sz w:val="24"/>
              </w:rPr>
              <w:t>对本项目主要学术贡献</w:t>
            </w:r>
          </w:p>
        </w:tc>
        <w:tc>
          <w:tcPr>
            <w:tcW w:w="8924" w:type="dxa"/>
            <w:gridSpan w:val="12"/>
            <w:noWrap w:val="0"/>
            <w:vAlign w:val="top"/>
          </w:tcPr>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4" w:hRule="atLeast"/>
        </w:trPr>
        <w:tc>
          <w:tcPr>
            <w:tcW w:w="646" w:type="dxa"/>
            <w:noWrap w:val="0"/>
            <w:vAlign w:val="center"/>
          </w:tcPr>
          <w:p>
            <w:pPr>
              <w:jc w:val="center"/>
              <w:rPr>
                <w:rFonts w:hint="eastAsia"/>
                <w:sz w:val="24"/>
              </w:rPr>
            </w:pPr>
            <w:r>
              <w:rPr>
                <w:rFonts w:hint="eastAsia"/>
                <w:sz w:val="24"/>
              </w:rPr>
              <w:t>声明</w:t>
            </w:r>
          </w:p>
        </w:tc>
        <w:tc>
          <w:tcPr>
            <w:tcW w:w="8924" w:type="dxa"/>
            <w:gridSpan w:val="12"/>
            <w:noWrap w:val="0"/>
            <w:vAlign w:val="top"/>
          </w:tcPr>
          <w:p>
            <w:pPr>
              <w:spacing w:line="360" w:lineRule="exact"/>
              <w:ind w:firstLine="500" w:firstLineChars="200"/>
              <w:rPr>
                <w:rFonts w:hint="eastAsia" w:ascii="宋体" w:hAnsi="宋体"/>
                <w:sz w:val="25"/>
                <w:szCs w:val="25"/>
              </w:rPr>
            </w:pPr>
            <w:r>
              <w:rPr>
                <w:rFonts w:hint="eastAsia" w:ascii="宋体" w:hAnsi="宋体"/>
                <w:sz w:val="25"/>
                <w:szCs w:val="25"/>
              </w:rPr>
              <w:t>本人对</w:t>
            </w:r>
            <w:r>
              <w:rPr>
                <w:rFonts w:hint="eastAsia" w:ascii="宋体" w:hAnsi="宋体"/>
                <w:sz w:val="25"/>
                <w:szCs w:val="25"/>
                <w:lang w:eastAsia="zh-CN"/>
              </w:rPr>
              <w:t>申报</w:t>
            </w:r>
            <w:r>
              <w:rPr>
                <w:rFonts w:hint="eastAsia" w:ascii="宋体" w:hAnsi="宋体"/>
                <w:sz w:val="25"/>
                <w:szCs w:val="25"/>
              </w:rPr>
              <w:t>书内容及全部附件材料进行了审查，全部内容和材料属实，并对</w:t>
            </w:r>
            <w:r>
              <w:rPr>
                <w:rFonts w:hint="eastAsia" w:ascii="宋体" w:hAnsi="宋体"/>
                <w:sz w:val="25"/>
                <w:szCs w:val="25"/>
                <w:lang w:eastAsia="zh-CN"/>
              </w:rPr>
              <w:t>申报</w:t>
            </w:r>
            <w:r>
              <w:rPr>
                <w:rFonts w:hint="eastAsia" w:ascii="宋体" w:hAnsi="宋体"/>
                <w:sz w:val="25"/>
                <w:szCs w:val="25"/>
              </w:rPr>
              <w:t>材料的真实性负责。</w:t>
            </w:r>
          </w:p>
          <w:p>
            <w:pPr>
              <w:rPr>
                <w:rFonts w:hint="eastAsia"/>
                <w:sz w:val="24"/>
              </w:rPr>
            </w:pPr>
          </w:p>
          <w:p>
            <w:pPr>
              <w:ind w:firstLine="5400"/>
              <w:rPr>
                <w:rFonts w:hint="eastAsia"/>
                <w:sz w:val="24"/>
                <w:u w:val="single"/>
              </w:rPr>
            </w:pPr>
            <w:r>
              <w:rPr>
                <w:rFonts w:hint="eastAsia"/>
                <w:sz w:val="24"/>
              </w:rPr>
              <w:t>本人签名：</w:t>
            </w:r>
            <w:r>
              <w:rPr>
                <w:rFonts w:hint="eastAsia"/>
                <w:sz w:val="24"/>
                <w:u w:val="single"/>
              </w:rPr>
              <w:t xml:space="preserve">              </w:t>
            </w:r>
          </w:p>
          <w:p>
            <w:pPr>
              <w:ind w:firstLine="5400"/>
              <w:rPr>
                <w:rFonts w:hint="eastAsia"/>
                <w:sz w:val="24"/>
                <w:u w:val="single"/>
              </w:rPr>
            </w:pPr>
          </w:p>
          <w:p>
            <w:pPr>
              <w:rPr>
                <w:rFonts w:hint="eastAsia"/>
                <w:sz w:val="24"/>
              </w:rPr>
            </w:pPr>
            <w:r>
              <w:rPr>
                <w:rFonts w:hint="eastAsia"/>
                <w:sz w:val="24"/>
              </w:rPr>
              <w:t xml:space="preserve">                                                    年    月     日</w:t>
            </w:r>
          </w:p>
          <w:p>
            <w:pPr>
              <w:rPr>
                <w:rFonts w:hint="eastAsia"/>
                <w:sz w:val="24"/>
              </w:rPr>
            </w:pPr>
          </w:p>
          <w:p>
            <w:pPr>
              <w:rPr>
                <w:rFonts w:hint="eastAsia"/>
                <w:sz w:val="24"/>
              </w:rPr>
            </w:pPr>
          </w:p>
        </w:tc>
      </w:tr>
    </w:tbl>
    <w:p>
      <w:pPr>
        <w:adjustRightInd w:val="0"/>
        <w:snapToGrid w:val="0"/>
        <w:spacing w:after="240"/>
        <w:jc w:val="center"/>
        <w:rPr>
          <w:rFonts w:hint="eastAsia" w:eastAsia="黑体"/>
          <w:b/>
          <w:color w:val="000000"/>
          <w:sz w:val="32"/>
        </w:rPr>
      </w:pPr>
      <w:r>
        <w:rPr>
          <w:rFonts w:eastAsia="黑体"/>
          <w:b/>
          <w:color w:val="000000"/>
          <w:sz w:val="32"/>
        </w:rPr>
        <w:br w:type="column"/>
      </w:r>
      <w:r>
        <w:rPr>
          <w:rFonts w:hint="eastAsia" w:eastAsia="黑体"/>
          <w:b/>
          <w:color w:val="000000"/>
          <w:sz w:val="32"/>
        </w:rPr>
        <w:t>十、主要完成单位情况表</w:t>
      </w:r>
    </w:p>
    <w:tbl>
      <w:tblPr>
        <w:tblStyle w:val="9"/>
        <w:tblW w:w="0" w:type="auto"/>
        <w:tblInd w:w="0" w:type="dxa"/>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Layout w:type="autofit"/>
        <w:tblCellMar>
          <w:top w:w="0" w:type="dxa"/>
          <w:left w:w="108" w:type="dxa"/>
          <w:bottom w:w="0" w:type="dxa"/>
          <w:right w:w="108" w:type="dxa"/>
        </w:tblCellMar>
      </w:tblPr>
      <w:tblGrid>
        <w:gridCol w:w="2214"/>
        <w:gridCol w:w="3484"/>
        <w:gridCol w:w="1586"/>
        <w:gridCol w:w="525"/>
        <w:gridCol w:w="804"/>
        <w:gridCol w:w="673"/>
      </w:tblGrid>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c>
          <w:tcPr>
            <w:tcW w:w="221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sz w:val="24"/>
              </w:rPr>
            </w:pPr>
            <w:r>
              <w:rPr>
                <w:rFonts w:hint="eastAsia"/>
                <w:sz w:val="24"/>
              </w:rPr>
              <w:t>单位名称</w:t>
            </w:r>
          </w:p>
        </w:tc>
        <w:tc>
          <w:tcPr>
            <w:tcW w:w="5595" w:type="dxa"/>
            <w:gridSpan w:val="3"/>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sz w:val="24"/>
              </w:rPr>
            </w:pPr>
          </w:p>
        </w:tc>
        <w:tc>
          <w:tcPr>
            <w:tcW w:w="80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sz w:val="24"/>
              </w:rPr>
            </w:pPr>
            <w:r>
              <w:rPr>
                <w:rFonts w:hint="eastAsia"/>
                <w:sz w:val="24"/>
              </w:rPr>
              <w:t>排名</w:t>
            </w:r>
          </w:p>
        </w:tc>
        <w:tc>
          <w:tcPr>
            <w:tcW w:w="67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sz w:val="24"/>
              </w:rPr>
            </w:pP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c>
          <w:tcPr>
            <w:tcW w:w="221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sz w:val="24"/>
              </w:rPr>
            </w:pPr>
            <w:r>
              <w:rPr>
                <w:rFonts w:hint="eastAsia"/>
                <w:sz w:val="24"/>
              </w:rPr>
              <w:t>单位性质</w:t>
            </w:r>
          </w:p>
        </w:tc>
        <w:tc>
          <w:tcPr>
            <w:tcW w:w="7072" w:type="dxa"/>
            <w:gridSpan w:val="5"/>
            <w:tcBorders>
              <w:top w:val="single" w:color="auto" w:sz="4" w:space="0"/>
              <w:left w:val="single" w:color="auto" w:sz="4" w:space="0"/>
              <w:bottom w:val="single" w:color="auto" w:sz="4" w:space="0"/>
              <w:right w:val="single" w:color="auto" w:sz="4" w:space="0"/>
            </w:tcBorders>
            <w:noWrap w:val="0"/>
            <w:vAlign w:val="center"/>
          </w:tcPr>
          <w:p>
            <w:pPr>
              <w:adjustRightInd w:val="0"/>
              <w:snapToGrid w:val="0"/>
              <w:rPr>
                <w:szCs w:val="21"/>
              </w:rPr>
            </w:pPr>
            <w:r>
              <w:rPr>
                <w:szCs w:val="21"/>
              </w:rPr>
              <w:t xml:space="preserve">A </w:t>
            </w:r>
            <w:r>
              <w:rPr>
                <w:rFonts w:hint="eastAsia"/>
                <w:szCs w:val="21"/>
              </w:rPr>
              <w:t>研究院所</w:t>
            </w:r>
            <w:r>
              <w:rPr>
                <w:szCs w:val="21"/>
              </w:rPr>
              <w:t xml:space="preserve"> B </w:t>
            </w:r>
            <w:r>
              <w:rPr>
                <w:rFonts w:hint="eastAsia"/>
                <w:szCs w:val="21"/>
              </w:rPr>
              <w:t>学校</w:t>
            </w:r>
            <w:r>
              <w:rPr>
                <w:szCs w:val="21"/>
              </w:rPr>
              <w:t xml:space="preserve"> C </w:t>
            </w:r>
            <w:r>
              <w:rPr>
                <w:rFonts w:hint="eastAsia"/>
                <w:szCs w:val="21"/>
              </w:rPr>
              <w:t>社会团体</w:t>
            </w:r>
            <w:r>
              <w:rPr>
                <w:szCs w:val="21"/>
              </w:rPr>
              <w:t xml:space="preserve"> D </w:t>
            </w:r>
            <w:r>
              <w:rPr>
                <w:rFonts w:hint="eastAsia"/>
                <w:szCs w:val="21"/>
              </w:rPr>
              <w:t>事业单位</w:t>
            </w:r>
            <w:r>
              <w:rPr>
                <w:szCs w:val="21"/>
              </w:rPr>
              <w:t xml:space="preserve"> </w:t>
            </w:r>
          </w:p>
          <w:p>
            <w:pPr>
              <w:adjustRightInd w:val="0"/>
              <w:snapToGrid w:val="0"/>
              <w:rPr>
                <w:sz w:val="15"/>
              </w:rPr>
            </w:pPr>
            <w:r>
              <w:rPr>
                <w:szCs w:val="21"/>
              </w:rPr>
              <w:t xml:space="preserve">E </w:t>
            </w:r>
            <w:r>
              <w:rPr>
                <w:rFonts w:hint="eastAsia"/>
                <w:szCs w:val="21"/>
              </w:rPr>
              <w:t>国有企业</w:t>
            </w:r>
            <w:r>
              <w:rPr>
                <w:szCs w:val="21"/>
              </w:rPr>
              <w:t xml:space="preserve"> F </w:t>
            </w:r>
            <w:r>
              <w:rPr>
                <w:rFonts w:hint="eastAsia"/>
                <w:szCs w:val="21"/>
              </w:rPr>
              <w:t>民营企业</w:t>
            </w:r>
            <w:r>
              <w:rPr>
                <w:szCs w:val="21"/>
              </w:rPr>
              <w:t>G</w:t>
            </w:r>
            <w:r>
              <w:rPr>
                <w:rFonts w:hint="eastAsia"/>
                <w:szCs w:val="21"/>
              </w:rPr>
              <w:t>其他</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c>
          <w:tcPr>
            <w:tcW w:w="221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sz w:val="24"/>
              </w:rPr>
            </w:pPr>
            <w:r>
              <w:rPr>
                <w:rFonts w:hint="eastAsia"/>
                <w:sz w:val="24"/>
              </w:rPr>
              <w:t>联系人</w:t>
            </w:r>
          </w:p>
        </w:tc>
        <w:tc>
          <w:tcPr>
            <w:tcW w:w="348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sz w:val="24"/>
              </w:rPr>
            </w:pPr>
          </w:p>
        </w:tc>
        <w:tc>
          <w:tcPr>
            <w:tcW w:w="1586"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z w:val="24"/>
              </w:rPr>
            </w:pPr>
            <w:r>
              <w:rPr>
                <w:rFonts w:hint="eastAsia"/>
                <w:sz w:val="24"/>
              </w:rPr>
              <w:t>联系电话</w:t>
            </w:r>
          </w:p>
          <w:p>
            <w:pPr>
              <w:adjustRightInd w:val="0"/>
              <w:snapToGrid w:val="0"/>
              <w:jc w:val="center"/>
              <w:rPr>
                <w:sz w:val="24"/>
              </w:rPr>
            </w:pPr>
            <w:r>
              <w:rPr>
                <w:rFonts w:hint="eastAsia"/>
                <w:sz w:val="24"/>
              </w:rPr>
              <w:t>（含手机）</w:t>
            </w:r>
          </w:p>
        </w:tc>
        <w:tc>
          <w:tcPr>
            <w:tcW w:w="2002" w:type="dxa"/>
            <w:gridSpan w:val="3"/>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sz w:val="24"/>
              </w:rPr>
            </w:pP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c>
          <w:tcPr>
            <w:tcW w:w="221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sz w:val="24"/>
              </w:rPr>
            </w:pPr>
            <w:r>
              <w:rPr>
                <w:rFonts w:hint="eastAsia"/>
                <w:sz w:val="24"/>
              </w:rPr>
              <w:t>传</w:t>
            </w:r>
            <w:r>
              <w:rPr>
                <w:sz w:val="24"/>
              </w:rPr>
              <w:t xml:space="preserve">  </w:t>
            </w:r>
            <w:r>
              <w:rPr>
                <w:rFonts w:hint="eastAsia"/>
                <w:sz w:val="24"/>
              </w:rPr>
              <w:t>真</w:t>
            </w:r>
          </w:p>
        </w:tc>
        <w:tc>
          <w:tcPr>
            <w:tcW w:w="348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sz w:val="24"/>
              </w:rPr>
            </w:pPr>
          </w:p>
        </w:tc>
        <w:tc>
          <w:tcPr>
            <w:tcW w:w="158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sz w:val="24"/>
              </w:rPr>
            </w:pPr>
            <w:r>
              <w:rPr>
                <w:rFonts w:hint="eastAsia"/>
                <w:sz w:val="24"/>
              </w:rPr>
              <w:t>电子信箱</w:t>
            </w:r>
          </w:p>
        </w:tc>
        <w:tc>
          <w:tcPr>
            <w:tcW w:w="2002" w:type="dxa"/>
            <w:gridSpan w:val="3"/>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sz w:val="24"/>
              </w:rPr>
            </w:pP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c>
          <w:tcPr>
            <w:tcW w:w="221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z w:val="24"/>
              </w:rPr>
            </w:pPr>
            <w:r>
              <w:rPr>
                <w:rFonts w:hint="eastAsia"/>
                <w:sz w:val="24"/>
              </w:rPr>
              <w:t>通讯地址</w:t>
            </w:r>
          </w:p>
          <w:p>
            <w:pPr>
              <w:adjustRightInd w:val="0"/>
              <w:snapToGrid w:val="0"/>
              <w:jc w:val="center"/>
              <w:rPr>
                <w:sz w:val="24"/>
              </w:rPr>
            </w:pPr>
            <w:r>
              <w:rPr>
                <w:rFonts w:hint="eastAsia"/>
                <w:sz w:val="24"/>
              </w:rPr>
              <w:t>及邮政编码</w:t>
            </w:r>
          </w:p>
        </w:tc>
        <w:tc>
          <w:tcPr>
            <w:tcW w:w="7072" w:type="dxa"/>
            <w:gridSpan w:val="5"/>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sz w:val="24"/>
              </w:rPr>
            </w:pP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cantSplit/>
          <w:trHeight w:val="491" w:hRule="atLeast"/>
        </w:trPr>
        <w:tc>
          <w:tcPr>
            <w:tcW w:w="9286" w:type="dxa"/>
            <w:gridSpan w:val="6"/>
            <w:tcBorders>
              <w:top w:val="single" w:color="auto" w:sz="4" w:space="0"/>
              <w:left w:val="single" w:color="auto" w:sz="4" w:space="0"/>
              <w:bottom w:val="single" w:color="auto" w:sz="4" w:space="0"/>
              <w:right w:val="single" w:color="auto" w:sz="4" w:space="0"/>
            </w:tcBorders>
            <w:noWrap w:val="0"/>
            <w:vAlign w:val="center"/>
          </w:tcPr>
          <w:p>
            <w:pPr>
              <w:spacing w:line="360" w:lineRule="auto"/>
              <w:rPr>
                <w:sz w:val="24"/>
              </w:rPr>
            </w:pPr>
            <w:r>
              <w:rPr>
                <w:rFonts w:hint="eastAsia"/>
                <w:sz w:val="24"/>
              </w:rPr>
              <w:t>对本项目主要学术研究贡献：</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cantSplit/>
          <w:trHeight w:val="6061" w:hRule="atLeast"/>
        </w:trPr>
        <w:tc>
          <w:tcPr>
            <w:tcW w:w="9286" w:type="dxa"/>
            <w:gridSpan w:val="6"/>
            <w:tcBorders>
              <w:top w:val="single" w:color="auto" w:sz="4" w:space="0"/>
              <w:left w:val="single" w:color="auto" w:sz="4" w:space="0"/>
              <w:bottom w:val="single" w:color="auto" w:sz="4" w:space="0"/>
              <w:right w:val="single" w:color="auto" w:sz="4" w:space="0"/>
            </w:tcBorders>
            <w:noWrap w:val="0"/>
            <w:vAlign w:val="center"/>
          </w:tcPr>
          <w:p>
            <w:pPr>
              <w:spacing w:line="360" w:lineRule="auto"/>
              <w:rPr>
                <w:sz w:val="24"/>
              </w:rPr>
            </w:pP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cantSplit/>
          <w:trHeight w:val="3576" w:hRule="atLeast"/>
        </w:trPr>
        <w:tc>
          <w:tcPr>
            <w:tcW w:w="9286" w:type="dxa"/>
            <w:gridSpan w:val="6"/>
            <w:tcBorders>
              <w:top w:val="single" w:color="auto" w:sz="4" w:space="0"/>
              <w:left w:val="single" w:color="auto" w:sz="4" w:space="0"/>
              <w:bottom w:val="single" w:color="auto" w:sz="4" w:space="0"/>
              <w:right w:val="single" w:color="auto" w:sz="4" w:space="0"/>
            </w:tcBorders>
            <w:noWrap w:val="0"/>
            <w:vAlign w:val="center"/>
          </w:tcPr>
          <w:p>
            <w:pPr>
              <w:pStyle w:val="8"/>
              <w:ind w:left="0" w:leftChars="0" w:firstLine="413" w:firstLineChars="196"/>
              <w:rPr>
                <w:rFonts w:ascii="宋体" w:hAnsi="宋体"/>
                <w:sz w:val="21"/>
                <w:szCs w:val="21"/>
              </w:rPr>
            </w:pPr>
            <w:r>
              <w:rPr>
                <w:rFonts w:hint="eastAsia"/>
                <w:b/>
                <w:bCs/>
                <w:sz w:val="21"/>
                <w:szCs w:val="21"/>
              </w:rPr>
              <w:t>声明</w:t>
            </w:r>
            <w:r>
              <w:rPr>
                <w:rFonts w:hint="eastAsia"/>
                <w:sz w:val="21"/>
                <w:szCs w:val="21"/>
              </w:rPr>
              <w:t>：</w:t>
            </w:r>
            <w:r>
              <w:rPr>
                <w:rFonts w:hint="eastAsia" w:ascii="宋体" w:hAnsi="宋体"/>
                <w:sz w:val="21"/>
                <w:szCs w:val="21"/>
              </w:rPr>
              <w:t>本单位遵守</w:t>
            </w:r>
            <w:r>
              <w:rPr>
                <w:rFonts w:hint="eastAsia"/>
                <w:sz w:val="21"/>
                <w:szCs w:val="21"/>
              </w:rPr>
              <w:t>《</w:t>
            </w:r>
            <w:r>
              <w:rPr>
                <w:rFonts w:hint="eastAsia"/>
                <w:sz w:val="21"/>
                <w:szCs w:val="21"/>
                <w:lang w:val="en-US" w:eastAsia="zh-CN"/>
              </w:rPr>
              <w:t>广东省建筑材料行业协会</w:t>
            </w:r>
            <w:r>
              <w:rPr>
                <w:rFonts w:hint="eastAsia"/>
                <w:sz w:val="21"/>
                <w:szCs w:val="21"/>
              </w:rPr>
              <w:t>科学技术奖管理办法》的</w:t>
            </w:r>
            <w:r>
              <w:rPr>
                <w:rFonts w:hint="eastAsia" w:ascii="宋体" w:hAnsi="宋体"/>
                <w:sz w:val="21"/>
                <w:szCs w:val="21"/>
              </w:rPr>
              <w:t>有关规定和</w:t>
            </w:r>
            <w:r>
              <w:rPr>
                <w:rFonts w:hint="eastAsia" w:ascii="宋体" w:hAnsi="宋体"/>
                <w:sz w:val="21"/>
                <w:szCs w:val="21"/>
                <w:lang w:val="en-US" w:eastAsia="zh-CN"/>
              </w:rPr>
              <w:t>广东</w:t>
            </w:r>
            <w:r>
              <w:rPr>
                <w:rFonts w:hint="eastAsia"/>
                <w:sz w:val="21"/>
                <w:szCs w:val="21"/>
              </w:rPr>
              <w:t>建材科技奖励工作办公室对</w:t>
            </w:r>
            <w:r>
              <w:rPr>
                <w:rFonts w:hint="eastAsia"/>
                <w:sz w:val="21"/>
                <w:szCs w:val="21"/>
                <w:lang w:eastAsia="zh-CN"/>
              </w:rPr>
              <w:t>申报</w:t>
            </w:r>
            <w:r>
              <w:rPr>
                <w:rFonts w:hint="eastAsia"/>
                <w:sz w:val="21"/>
                <w:szCs w:val="21"/>
              </w:rPr>
              <w:t>工作的具体要求</w:t>
            </w:r>
            <w:r>
              <w:rPr>
                <w:rFonts w:hint="eastAsia" w:ascii="宋体" w:hAnsi="宋体"/>
                <w:sz w:val="21"/>
                <w:szCs w:val="21"/>
              </w:rPr>
              <w:t>，保证所提交材料真实有效，</w:t>
            </w:r>
            <w:r>
              <w:rPr>
                <w:rFonts w:hint="eastAsia"/>
                <w:sz w:val="21"/>
                <w:szCs w:val="21"/>
              </w:rPr>
              <w:t>且不存在任何违反《中华人民共和国保守国家秘密法》和《科学技术保密规定》等相关法律法规及侵犯他人知识产权的情形。</w:t>
            </w:r>
            <w:r>
              <w:rPr>
                <w:rFonts w:hint="eastAsia" w:ascii="宋体" w:hAnsi="宋体"/>
                <w:sz w:val="21"/>
                <w:szCs w:val="21"/>
              </w:rPr>
              <w:t>如有虚假，愿意承担相应责任</w:t>
            </w:r>
            <w:r>
              <w:rPr>
                <w:rFonts w:hint="eastAsia"/>
                <w:sz w:val="21"/>
                <w:szCs w:val="21"/>
              </w:rPr>
              <w:t>并接受相应处理。</w:t>
            </w:r>
            <w:r>
              <w:rPr>
                <w:rFonts w:hint="eastAsia" w:ascii="宋体" w:hAnsi="宋体"/>
                <w:sz w:val="21"/>
                <w:szCs w:val="21"/>
              </w:rPr>
              <w:t>如产生争议，保证</w:t>
            </w:r>
            <w:r>
              <w:rPr>
                <w:rFonts w:hint="eastAsia"/>
                <w:sz w:val="21"/>
                <w:szCs w:val="21"/>
              </w:rPr>
              <w:t>积极配合调查处理工作。</w:t>
            </w:r>
          </w:p>
          <w:p>
            <w:pPr>
              <w:pStyle w:val="8"/>
              <w:rPr>
                <w:rFonts w:hint="eastAsia"/>
                <w:sz w:val="21"/>
                <w:szCs w:val="21"/>
              </w:rPr>
            </w:pPr>
            <w:r>
              <w:rPr>
                <w:rFonts w:hint="eastAsia"/>
                <w:sz w:val="21"/>
                <w:szCs w:val="21"/>
              </w:rPr>
              <w:t>法人代表签名：</w:t>
            </w:r>
            <w:r>
              <w:rPr>
                <w:sz w:val="21"/>
                <w:szCs w:val="21"/>
              </w:rPr>
              <w:t xml:space="preserve">                                   </w:t>
            </w:r>
            <w:r>
              <w:rPr>
                <w:rFonts w:hint="eastAsia"/>
                <w:sz w:val="21"/>
                <w:szCs w:val="21"/>
              </w:rPr>
              <w:t>单位（盖章）</w:t>
            </w:r>
          </w:p>
          <w:p>
            <w:pPr>
              <w:pStyle w:val="8"/>
              <w:rPr>
                <w:sz w:val="21"/>
                <w:szCs w:val="21"/>
              </w:rPr>
            </w:pPr>
          </w:p>
          <w:p>
            <w:pPr>
              <w:spacing w:line="360" w:lineRule="exact"/>
              <w:jc w:val="left"/>
              <w:rPr>
                <w:szCs w:val="21"/>
              </w:rPr>
            </w:pPr>
            <w:r>
              <w:rPr>
                <w:szCs w:val="21"/>
              </w:rPr>
              <w:t xml:space="preserve">       </w:t>
            </w:r>
            <w:r>
              <w:rPr>
                <w:rFonts w:hint="eastAsia"/>
                <w:szCs w:val="21"/>
              </w:rPr>
              <w:t>年</w:t>
            </w:r>
            <w:r>
              <w:rPr>
                <w:szCs w:val="21"/>
              </w:rPr>
              <w:t xml:space="preserve">   </w:t>
            </w:r>
            <w:r>
              <w:rPr>
                <w:rFonts w:hint="eastAsia"/>
                <w:szCs w:val="21"/>
              </w:rPr>
              <w:t>月</w:t>
            </w:r>
            <w:r>
              <w:rPr>
                <w:szCs w:val="21"/>
              </w:rPr>
              <w:t xml:space="preserve">   </w:t>
            </w:r>
            <w:r>
              <w:rPr>
                <w:rFonts w:hint="eastAsia"/>
                <w:szCs w:val="21"/>
              </w:rPr>
              <w:t>日</w:t>
            </w:r>
            <w:r>
              <w:rPr>
                <w:szCs w:val="21"/>
              </w:rPr>
              <w:t xml:space="preserve">                                   </w:t>
            </w:r>
            <w:r>
              <w:rPr>
                <w:rFonts w:hint="eastAsia"/>
                <w:szCs w:val="21"/>
              </w:rPr>
              <w:t>年</w:t>
            </w:r>
            <w:r>
              <w:rPr>
                <w:szCs w:val="21"/>
              </w:rPr>
              <w:t xml:space="preserve">   </w:t>
            </w:r>
            <w:r>
              <w:rPr>
                <w:rFonts w:hint="eastAsia"/>
                <w:szCs w:val="21"/>
              </w:rPr>
              <w:t>月</w:t>
            </w:r>
            <w:r>
              <w:rPr>
                <w:szCs w:val="21"/>
              </w:rPr>
              <w:t xml:space="preserve">   </w:t>
            </w:r>
            <w:r>
              <w:rPr>
                <w:rFonts w:hint="eastAsia"/>
                <w:szCs w:val="21"/>
              </w:rPr>
              <w:t>日</w:t>
            </w:r>
          </w:p>
          <w:p>
            <w:pPr>
              <w:spacing w:line="360" w:lineRule="auto"/>
              <w:jc w:val="center"/>
              <w:rPr>
                <w:sz w:val="24"/>
              </w:rPr>
            </w:pPr>
          </w:p>
        </w:tc>
      </w:tr>
    </w:tbl>
    <w:p>
      <w:pPr>
        <w:adjustRightInd w:val="0"/>
        <w:snapToGrid w:val="0"/>
        <w:spacing w:after="240"/>
        <w:jc w:val="center"/>
        <w:rPr>
          <w:rFonts w:hint="eastAsia" w:eastAsia="黑体"/>
          <w:b/>
          <w:color w:val="000000"/>
          <w:sz w:val="32"/>
        </w:rPr>
      </w:pPr>
    </w:p>
    <w:p>
      <w:pPr>
        <w:adjustRightInd w:val="0"/>
        <w:snapToGrid w:val="0"/>
        <w:spacing w:after="240"/>
        <w:jc w:val="center"/>
        <w:rPr>
          <w:rFonts w:hint="eastAsia" w:eastAsia="黑体"/>
          <w:b/>
          <w:color w:val="000000"/>
          <w:sz w:val="32"/>
        </w:rPr>
      </w:pPr>
      <w:r>
        <w:rPr>
          <w:rFonts w:hint="eastAsia" w:eastAsia="黑体"/>
          <w:b/>
          <w:color w:val="000000"/>
          <w:sz w:val="32"/>
        </w:rPr>
        <w:t>十一、</w:t>
      </w:r>
      <w:r>
        <w:rPr>
          <w:rFonts w:hint="eastAsia" w:eastAsia="黑体"/>
          <w:b/>
          <w:color w:val="000000"/>
          <w:sz w:val="32"/>
          <w:lang w:val="en-US" w:eastAsia="zh-CN"/>
        </w:rPr>
        <w:t>推荐</w:t>
      </w:r>
      <w:r>
        <w:rPr>
          <w:rFonts w:hint="eastAsia" w:eastAsia="黑体"/>
          <w:b/>
          <w:color w:val="000000"/>
          <w:sz w:val="32"/>
        </w:rPr>
        <w:t>单位意见</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40" w:hRule="atLeast"/>
        </w:trPr>
        <w:tc>
          <w:tcPr>
            <w:tcW w:w="9243" w:type="dxa"/>
            <w:tcBorders>
              <w:bottom w:val="single" w:color="auto" w:sz="4" w:space="0"/>
            </w:tcBorders>
            <w:noWrap w:val="0"/>
            <w:vAlign w:val="top"/>
          </w:tcPr>
          <w:p>
            <w:pPr>
              <w:spacing w:before="240" w:line="520" w:lineRule="exact"/>
              <w:rPr>
                <w:rFonts w:hint="eastAsia" w:ascii="宋体" w:hAnsi="宋体"/>
                <w:b/>
                <w:color w:val="000000"/>
                <w:sz w:val="28"/>
              </w:rPr>
            </w:pPr>
          </w:p>
          <w:p>
            <w:pPr>
              <w:spacing w:line="520" w:lineRule="exact"/>
              <w:rPr>
                <w:rFonts w:hint="eastAsia" w:ascii="宋体" w:hAnsi="宋体"/>
                <w:b/>
                <w:color w:val="000000"/>
                <w:sz w:val="28"/>
              </w:rPr>
            </w:pPr>
          </w:p>
          <w:p>
            <w:pPr>
              <w:spacing w:line="520" w:lineRule="exact"/>
              <w:rPr>
                <w:rFonts w:hint="eastAsia" w:ascii="宋体" w:hAnsi="宋体"/>
                <w:b/>
                <w:color w:val="000000"/>
                <w:sz w:val="28"/>
              </w:rPr>
            </w:pPr>
          </w:p>
          <w:p>
            <w:pPr>
              <w:spacing w:line="520" w:lineRule="exact"/>
              <w:rPr>
                <w:rFonts w:hint="eastAsia" w:ascii="宋体" w:hAnsi="宋体"/>
                <w:b/>
                <w:color w:val="000000"/>
                <w:sz w:val="28"/>
              </w:rPr>
            </w:pPr>
          </w:p>
          <w:p>
            <w:pPr>
              <w:spacing w:line="520" w:lineRule="exact"/>
              <w:rPr>
                <w:rFonts w:hint="eastAsia" w:ascii="宋体" w:hAnsi="宋体"/>
                <w:b/>
                <w:color w:val="000000"/>
                <w:sz w:val="28"/>
              </w:rPr>
            </w:pPr>
          </w:p>
          <w:p>
            <w:pPr>
              <w:spacing w:line="520" w:lineRule="exact"/>
              <w:rPr>
                <w:rFonts w:hint="eastAsia" w:ascii="宋体" w:hAnsi="宋体"/>
                <w:b/>
                <w:color w:val="000000"/>
                <w:sz w:val="28"/>
              </w:rPr>
            </w:pPr>
          </w:p>
          <w:p>
            <w:pPr>
              <w:spacing w:line="520" w:lineRule="exact"/>
              <w:rPr>
                <w:rFonts w:hint="eastAsia" w:ascii="宋体" w:hAnsi="宋体"/>
                <w:b/>
                <w:color w:val="000000"/>
                <w:sz w:val="28"/>
              </w:rPr>
            </w:pPr>
          </w:p>
          <w:p>
            <w:pPr>
              <w:spacing w:line="520" w:lineRule="exact"/>
              <w:rPr>
                <w:rFonts w:ascii="宋体" w:hAnsi="宋体"/>
                <w:b/>
                <w:color w:val="000000"/>
                <w:sz w:val="28"/>
              </w:rPr>
            </w:pPr>
          </w:p>
          <w:p>
            <w:pPr>
              <w:spacing w:line="520" w:lineRule="exact"/>
              <w:rPr>
                <w:rFonts w:ascii="宋体" w:hAnsi="宋体"/>
                <w:b/>
                <w:color w:val="000000"/>
                <w:sz w:val="28"/>
              </w:rPr>
            </w:pPr>
          </w:p>
          <w:p>
            <w:pPr>
              <w:spacing w:line="520" w:lineRule="exact"/>
              <w:rPr>
                <w:rFonts w:hint="eastAsia" w:ascii="宋体" w:hAnsi="宋体"/>
                <w:b/>
                <w:color w:val="000000"/>
                <w:sz w:val="28"/>
              </w:rPr>
            </w:pPr>
          </w:p>
          <w:p>
            <w:pPr>
              <w:spacing w:before="240" w:line="520" w:lineRule="exact"/>
              <w:rPr>
                <w:rFonts w:hint="eastAsia" w:ascii="宋体" w:hAnsi="宋体"/>
                <w:b/>
                <w:color w:val="000000"/>
                <w:sz w:val="28"/>
              </w:rPr>
            </w:pPr>
            <w:r>
              <w:rPr>
                <w:rFonts w:hint="eastAsia" w:ascii="宋体" w:hAnsi="宋体"/>
                <w:b/>
                <w:color w:val="000000"/>
                <w:sz w:val="28"/>
              </w:rPr>
              <w:t xml:space="preserve">                                     </w:t>
            </w:r>
          </w:p>
          <w:p>
            <w:pPr>
              <w:spacing w:line="520" w:lineRule="exact"/>
              <w:rPr>
                <w:rFonts w:hint="eastAsia" w:ascii="宋体" w:hAnsi="宋体"/>
                <w:b/>
                <w:color w:val="000000"/>
                <w:sz w:val="28"/>
              </w:rPr>
            </w:pPr>
          </w:p>
          <w:p>
            <w:pPr>
              <w:spacing w:line="520" w:lineRule="exact"/>
              <w:rPr>
                <w:rFonts w:hint="eastAsia" w:ascii="宋体" w:hAnsi="宋体"/>
                <w:b/>
                <w:color w:val="000000"/>
                <w:sz w:val="28"/>
              </w:rPr>
            </w:pPr>
          </w:p>
          <w:p>
            <w:pPr>
              <w:spacing w:line="520" w:lineRule="exact"/>
              <w:rPr>
                <w:rFonts w:hint="eastAsia" w:ascii="宋体" w:hAnsi="宋体"/>
                <w:b/>
                <w:color w:val="000000"/>
                <w:sz w:val="28"/>
              </w:rPr>
            </w:pPr>
          </w:p>
          <w:p>
            <w:pPr>
              <w:spacing w:line="520" w:lineRule="exact"/>
              <w:rPr>
                <w:rFonts w:hint="eastAsia" w:ascii="宋体" w:hAnsi="宋体"/>
                <w:b/>
                <w:color w:val="000000"/>
                <w:sz w:val="28"/>
              </w:rPr>
            </w:pPr>
          </w:p>
          <w:p>
            <w:pPr>
              <w:spacing w:line="520" w:lineRule="exact"/>
              <w:rPr>
                <w:rFonts w:hint="eastAsia" w:ascii="宋体" w:hAnsi="宋体"/>
                <w:b/>
                <w:color w:val="000000"/>
                <w:sz w:val="28"/>
              </w:rPr>
            </w:pPr>
          </w:p>
          <w:p>
            <w:pPr>
              <w:spacing w:line="520" w:lineRule="exact"/>
              <w:rPr>
                <w:rFonts w:hint="eastAsia" w:ascii="宋体" w:hAnsi="宋体"/>
                <w:b/>
                <w:color w:val="000000"/>
                <w:sz w:val="28"/>
              </w:rPr>
            </w:pPr>
          </w:p>
          <w:p>
            <w:pPr>
              <w:spacing w:line="520" w:lineRule="exact"/>
              <w:rPr>
                <w:rFonts w:hint="eastAsia" w:ascii="宋体" w:hAnsi="宋体"/>
                <w:b/>
                <w:color w:val="000000"/>
                <w:sz w:val="28"/>
              </w:rPr>
            </w:pPr>
          </w:p>
          <w:p>
            <w:pPr>
              <w:spacing w:line="520" w:lineRule="exact"/>
              <w:rPr>
                <w:rFonts w:hint="eastAsia" w:ascii="宋体" w:hAnsi="宋体"/>
                <w:b/>
                <w:color w:val="000000"/>
                <w:sz w:val="28"/>
              </w:rPr>
            </w:pPr>
          </w:p>
          <w:p>
            <w:pPr>
              <w:spacing w:line="520" w:lineRule="exact"/>
              <w:rPr>
                <w:rFonts w:hint="eastAsia" w:ascii="宋体" w:hAnsi="宋体"/>
                <w:b/>
                <w:color w:val="000000"/>
                <w:sz w:val="28"/>
              </w:rPr>
            </w:pPr>
          </w:p>
          <w:p>
            <w:pPr>
              <w:spacing w:line="520" w:lineRule="exact"/>
              <w:rPr>
                <w:rFonts w:hint="eastAsia" w:ascii="宋体" w:hAnsi="宋体"/>
                <w:b/>
                <w:color w:val="000000"/>
                <w:sz w:val="28"/>
              </w:rPr>
            </w:pPr>
          </w:p>
          <w:p>
            <w:pPr>
              <w:spacing w:line="360" w:lineRule="exact"/>
              <w:ind w:firstLine="562" w:firstLineChars="200"/>
              <w:rPr>
                <w:rFonts w:hint="eastAsia"/>
                <w:sz w:val="24"/>
              </w:rPr>
            </w:pPr>
            <w:r>
              <w:rPr>
                <w:rFonts w:hint="eastAsia" w:ascii="宋体" w:hAnsi="宋体"/>
                <w:b/>
                <w:color w:val="000000"/>
                <w:sz w:val="28"/>
              </w:rPr>
              <w:t xml:space="preserve">                                     </w:t>
            </w:r>
            <w:r>
              <w:rPr>
                <w:rFonts w:hint="eastAsia"/>
                <w:sz w:val="24"/>
                <w:lang w:val="en-US" w:eastAsia="zh-CN"/>
              </w:rPr>
              <w:t>推荐</w:t>
            </w:r>
            <w:r>
              <w:rPr>
                <w:rFonts w:hint="eastAsia"/>
                <w:sz w:val="24"/>
              </w:rPr>
              <w:t>单位</w:t>
            </w:r>
            <w:r>
              <w:rPr>
                <w:sz w:val="24"/>
              </w:rPr>
              <w:t>(</w:t>
            </w:r>
            <w:r>
              <w:rPr>
                <w:rFonts w:hint="eastAsia"/>
                <w:sz w:val="24"/>
              </w:rPr>
              <w:t>盖章</w:t>
            </w:r>
            <w:r>
              <w:rPr>
                <w:sz w:val="24"/>
              </w:rPr>
              <w:t>)</w:t>
            </w:r>
            <w:r>
              <w:rPr>
                <w:rFonts w:hint="eastAsia"/>
                <w:sz w:val="24"/>
              </w:rPr>
              <w:t>：</w:t>
            </w:r>
          </w:p>
          <w:p>
            <w:pPr>
              <w:spacing w:line="360" w:lineRule="exact"/>
              <w:ind w:firstLine="480" w:firstLineChars="200"/>
              <w:rPr>
                <w:rFonts w:hint="eastAsia" w:ascii="宋体" w:hAnsi="宋体"/>
                <w:b/>
                <w:color w:val="000000"/>
                <w:sz w:val="28"/>
              </w:rPr>
            </w:pPr>
            <w:r>
              <w:rPr>
                <w:rFonts w:hint="eastAsia"/>
                <w:sz w:val="24"/>
              </w:rPr>
              <w:t xml:space="preserve">                                               年   月   日</w:t>
            </w:r>
          </w:p>
        </w:tc>
      </w:tr>
    </w:tbl>
    <w:p>
      <w:pPr>
        <w:pStyle w:val="4"/>
        <w:spacing w:before="93" w:beforeLines="30" w:after="62" w:afterLines="20" w:line="390" w:lineRule="exact"/>
        <w:ind w:firstLine="0" w:firstLineChars="0"/>
        <w:jc w:val="center"/>
        <w:outlineLvl w:val="1"/>
        <w:rPr>
          <w:rFonts w:hint="eastAsia" w:ascii="Times New Roman" w:eastAsia="黑体"/>
          <w:b/>
          <w:color w:val="000000"/>
          <w:sz w:val="32"/>
        </w:rPr>
      </w:pPr>
      <w:r>
        <w:rPr>
          <w:rFonts w:hint="eastAsia" w:ascii="Times New Roman" w:eastAsia="黑体"/>
          <w:b/>
          <w:color w:val="000000"/>
          <w:sz w:val="32"/>
        </w:rPr>
        <w:t>十二、主要附件</w:t>
      </w:r>
    </w:p>
    <w:p>
      <w:pPr>
        <w:pStyle w:val="4"/>
        <w:spacing w:line="390" w:lineRule="exact"/>
        <w:ind w:firstLine="482"/>
        <w:rPr>
          <w:rFonts w:hint="eastAsia"/>
          <w:b/>
          <w:bCs/>
        </w:rPr>
      </w:pPr>
    </w:p>
    <w:p>
      <w:pPr>
        <w:pStyle w:val="4"/>
        <w:adjustRightInd w:val="0"/>
        <w:snapToGrid w:val="0"/>
        <w:rPr>
          <w:rFonts w:hint="eastAsia" w:ascii="Times New Roman"/>
        </w:rPr>
      </w:pPr>
      <w:r>
        <w:rPr>
          <w:rFonts w:hint="eastAsia" w:ascii="Times New Roman"/>
        </w:rPr>
        <w:t>1. 主要应用证明</w:t>
      </w:r>
    </w:p>
    <w:p>
      <w:pPr>
        <w:pStyle w:val="4"/>
        <w:adjustRightInd w:val="0"/>
        <w:snapToGrid w:val="0"/>
        <w:rPr>
          <w:rFonts w:hint="eastAsia" w:ascii="Times New Roman"/>
        </w:rPr>
      </w:pPr>
      <w:r>
        <w:rPr>
          <w:rFonts w:hint="eastAsia" w:ascii="Times New Roman"/>
        </w:rPr>
        <w:t>2. 成果评价证明及国家法律法规要求行业审批文件</w:t>
      </w:r>
    </w:p>
    <w:p>
      <w:pPr>
        <w:pStyle w:val="4"/>
        <w:adjustRightInd w:val="0"/>
        <w:snapToGrid w:val="0"/>
        <w:rPr>
          <w:rFonts w:hint="eastAsia" w:ascii="Times New Roman"/>
        </w:rPr>
      </w:pPr>
      <w:r>
        <w:rPr>
          <w:rFonts w:hint="eastAsia" w:ascii="Times New Roman"/>
        </w:rPr>
        <w:t>3. 知识产权证明</w:t>
      </w:r>
    </w:p>
    <w:p>
      <w:pPr>
        <w:pStyle w:val="4"/>
        <w:adjustRightInd w:val="0"/>
        <w:snapToGrid w:val="0"/>
        <w:rPr>
          <w:rFonts w:hint="eastAsia" w:ascii="Times New Roman"/>
          <w:b/>
          <w:bCs/>
        </w:rPr>
      </w:pPr>
      <w:r>
        <w:rPr>
          <w:rFonts w:hint="eastAsia" w:ascii="Times New Roman"/>
        </w:rPr>
        <w:t>4. 标准规范等其他证明</w:t>
      </w:r>
    </w:p>
    <w:p>
      <w:pPr>
        <w:spacing w:line="440" w:lineRule="exact"/>
        <w:ind w:left="630" w:leftChars="300"/>
        <w:sectPr>
          <w:footerReference r:id="rId3" w:type="default"/>
          <w:footerReference r:id="rId4" w:type="even"/>
          <w:pgSz w:w="11906" w:h="16838"/>
          <w:pgMar w:top="1246" w:right="1418" w:bottom="1418" w:left="1418" w:header="0" w:footer="1134" w:gutter="0"/>
          <w:cols w:space="720" w:num="1"/>
          <w:docGrid w:type="lines" w:linePitch="312" w:charSpace="0"/>
        </w:sectPr>
      </w:pPr>
    </w:p>
    <w:p>
      <w:pPr>
        <w:pStyle w:val="4"/>
        <w:adjustRightInd w:val="0"/>
        <w:snapToGrid w:val="0"/>
        <w:ind w:firstLine="0" w:firstLineChars="0"/>
        <w:jc w:val="center"/>
        <w:rPr>
          <w:rFonts w:ascii="黑体" w:hAnsi="黑体" w:eastAsia="黑体"/>
          <w:b/>
          <w:sz w:val="32"/>
          <w:szCs w:val="32"/>
        </w:rPr>
      </w:pPr>
      <w:r>
        <w:rPr>
          <w:rFonts w:hint="eastAsia" w:ascii="黑体" w:hAnsi="黑体" w:eastAsia="黑体"/>
          <w:sz w:val="32"/>
          <w:szCs w:val="32"/>
        </w:rPr>
        <w:t>十三、</w:t>
      </w:r>
      <w:r>
        <w:rPr>
          <w:rFonts w:hint="eastAsia" w:ascii="黑体" w:hAnsi="黑体" w:eastAsia="黑体"/>
          <w:b/>
          <w:sz w:val="32"/>
          <w:szCs w:val="32"/>
        </w:rPr>
        <w:t>《</w:t>
      </w:r>
      <w:r>
        <w:rPr>
          <w:rFonts w:hint="eastAsia" w:ascii="黑体" w:hAnsi="黑体" w:eastAsia="黑体"/>
          <w:b/>
          <w:sz w:val="32"/>
          <w:szCs w:val="32"/>
          <w:lang w:val="en-US" w:eastAsia="zh-CN"/>
        </w:rPr>
        <w:t>科技公益</w:t>
      </w:r>
      <w:r>
        <w:rPr>
          <w:rFonts w:hint="eastAsia" w:ascii="黑体" w:hAnsi="黑体" w:eastAsia="黑体" w:cs="Times New Roman"/>
          <w:b/>
          <w:sz w:val="32"/>
          <w:szCs w:val="32"/>
        </w:rPr>
        <w:t>奖</w:t>
      </w:r>
      <w:r>
        <w:rPr>
          <w:rFonts w:hint="eastAsia" w:ascii="黑体" w:hAnsi="黑体" w:eastAsia="黑体" w:cs="Times New Roman"/>
          <w:b/>
          <w:sz w:val="32"/>
          <w:szCs w:val="32"/>
          <w:lang w:eastAsia="zh-CN"/>
        </w:rPr>
        <w:t>申报</w:t>
      </w:r>
      <w:r>
        <w:rPr>
          <w:rFonts w:hint="eastAsia" w:ascii="黑体" w:hAnsi="黑体" w:eastAsia="黑体" w:cs="Times New Roman"/>
          <w:b/>
          <w:sz w:val="32"/>
          <w:szCs w:val="32"/>
        </w:rPr>
        <w:t>书》</w:t>
      </w:r>
      <w:r>
        <w:rPr>
          <w:rFonts w:hint="eastAsia" w:ascii="黑体" w:hAnsi="黑体" w:eastAsia="黑体"/>
          <w:b/>
          <w:sz w:val="32"/>
          <w:szCs w:val="32"/>
        </w:rPr>
        <w:t>填写说明</w:t>
      </w:r>
    </w:p>
    <w:p>
      <w:pPr>
        <w:keepNext w:val="0"/>
        <w:keepLines w:val="0"/>
        <w:pageBreakBefore w:val="0"/>
        <w:widowControl w:val="0"/>
        <w:kinsoku/>
        <w:wordWrap/>
        <w:overflowPunct/>
        <w:topLinePunct w:val="0"/>
        <w:bidi w:val="0"/>
        <w:adjustRightInd w:val="0"/>
        <w:snapToGrid w:val="0"/>
        <w:spacing w:line="360" w:lineRule="auto"/>
        <w:ind w:firstLine="600"/>
        <w:textAlignment w:val="auto"/>
        <w:rPr>
          <w:rFonts w:hint="eastAsia" w:ascii="宋体" w:hAnsi="宋体"/>
          <w:sz w:val="24"/>
        </w:rPr>
      </w:pPr>
    </w:p>
    <w:p>
      <w:pPr>
        <w:pStyle w:val="4"/>
        <w:keepNext w:val="0"/>
        <w:keepLines w:val="0"/>
        <w:pageBreakBefore w:val="0"/>
        <w:widowControl w:val="0"/>
        <w:kinsoku/>
        <w:wordWrap/>
        <w:overflowPunct/>
        <w:topLinePunct w:val="0"/>
        <w:bidi w:val="0"/>
        <w:adjustRightInd w:val="0"/>
        <w:snapToGrid w:val="0"/>
        <w:spacing w:line="360" w:lineRule="auto"/>
        <w:ind w:firstLine="225" w:firstLineChars="94"/>
        <w:textAlignment w:val="auto"/>
        <w:rPr>
          <w:rFonts w:hint="eastAsia" w:ascii="宋体" w:hAnsi="宋体" w:eastAsia="宋体" w:cs="宋体"/>
        </w:rPr>
      </w:pPr>
      <w:r>
        <w:rPr>
          <w:rFonts w:hint="eastAsia" w:ascii="宋体" w:hAnsi="宋体" w:eastAsia="宋体" w:cs="宋体"/>
        </w:rPr>
        <w:t xml:space="preserve">  </w:t>
      </w:r>
      <w:r>
        <w:rPr>
          <w:rFonts w:hint="eastAsia" w:ascii="宋体" w:hAnsi="宋体" w:eastAsia="宋体" w:cs="宋体"/>
          <w:sz w:val="24"/>
        </w:rPr>
        <w:t>《</w:t>
      </w:r>
      <w:r>
        <w:rPr>
          <w:rFonts w:hint="eastAsia" w:ascii="宋体" w:hAnsi="宋体" w:eastAsia="宋体" w:cs="宋体"/>
          <w:sz w:val="24"/>
          <w:lang w:val="en-US" w:eastAsia="zh-CN"/>
        </w:rPr>
        <w:t>广东省建筑材料行业协会</w:t>
      </w:r>
      <w:r>
        <w:rPr>
          <w:rFonts w:hint="eastAsia" w:ascii="宋体" w:hAnsi="宋体" w:eastAsia="宋体" w:cs="宋体"/>
          <w:sz w:val="24"/>
        </w:rPr>
        <w:t>科学技术奖</w:t>
      </w:r>
      <w:r>
        <w:rPr>
          <w:rFonts w:hint="eastAsia" w:ascii="宋体" w:hAnsi="宋体" w:eastAsia="宋体" w:cs="宋体"/>
          <w:sz w:val="24"/>
          <w:lang w:val="en-US" w:eastAsia="zh-CN"/>
        </w:rPr>
        <w:t>科技公益奖</w:t>
      </w:r>
      <w:r>
        <w:rPr>
          <w:rFonts w:hint="eastAsia" w:ascii="宋体" w:hAnsi="宋体" w:eastAsia="宋体" w:cs="宋体"/>
          <w:sz w:val="24"/>
          <w:lang w:eastAsia="zh-CN"/>
        </w:rPr>
        <w:t>申报</w:t>
      </w:r>
      <w:r>
        <w:rPr>
          <w:rFonts w:hint="eastAsia" w:ascii="宋体" w:hAnsi="宋体" w:eastAsia="宋体" w:cs="宋体"/>
          <w:sz w:val="24"/>
        </w:rPr>
        <w:t>书》</w:t>
      </w:r>
      <w:r>
        <w:rPr>
          <w:rFonts w:hint="eastAsia" w:ascii="宋体" w:hAnsi="宋体" w:eastAsia="宋体" w:cs="宋体"/>
        </w:rPr>
        <w:t>(以下简称《</w:t>
      </w:r>
      <w:r>
        <w:rPr>
          <w:rFonts w:hint="eastAsia" w:ascii="宋体" w:hAnsi="宋体" w:eastAsia="宋体" w:cs="宋体"/>
          <w:lang w:eastAsia="zh-CN"/>
        </w:rPr>
        <w:t>申报</w:t>
      </w:r>
      <w:r>
        <w:rPr>
          <w:rFonts w:hint="eastAsia" w:ascii="宋体" w:hAnsi="宋体" w:eastAsia="宋体" w:cs="宋体"/>
        </w:rPr>
        <w:t>书》)适用于涉及建筑材料领域科技公益类的有关成果。包括在标准、计量、科技信息、科技档案、科学技术普及等科学技术基础性工作和环境保护、医疗卫生、自然资源调查和合理利用、自然灾害监测预报和防治等社会公益性科学技术事业中取得的重大成果及其应用推广。《</w:t>
      </w:r>
      <w:r>
        <w:rPr>
          <w:rFonts w:hint="eastAsia" w:ascii="宋体" w:hAnsi="宋体" w:eastAsia="宋体" w:cs="宋体"/>
          <w:lang w:eastAsia="zh-CN"/>
        </w:rPr>
        <w:t>申报</w:t>
      </w:r>
      <w:r>
        <w:rPr>
          <w:rFonts w:hint="eastAsia" w:ascii="宋体" w:hAnsi="宋体" w:eastAsia="宋体" w:cs="宋体"/>
        </w:rPr>
        <w:t>书》是评审的基本技术文件和主要依据，必须严格按规定的格式、栏目及所列标题如实、全面填写。</w:t>
      </w:r>
    </w:p>
    <w:p>
      <w:pPr>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sz w:val="24"/>
          <w:lang w:eastAsia="zh-CN"/>
        </w:rPr>
        <w:t>申报</w:t>
      </w:r>
      <w:r>
        <w:rPr>
          <w:rFonts w:hint="eastAsia" w:ascii="宋体" w:hAnsi="宋体" w:eastAsia="宋体" w:cs="宋体"/>
          <w:sz w:val="24"/>
        </w:rPr>
        <w:t>书》要严格按Word格式编写打印，大小为A4、大16开本(高297mm，宽210mm)，竖装。文字及图表应限定在高245mm、宽170mm的规格内排印，左边为装订边，宽度不小于25mm，正文文字使用宋体，不小于小四号，行距不小于18磅，标题和图表文字格式自行设置（建议以黑体、仿宋、楷体为主）。《</w:t>
      </w:r>
      <w:r>
        <w:rPr>
          <w:rFonts w:hint="eastAsia" w:ascii="宋体" w:hAnsi="宋体" w:eastAsia="宋体" w:cs="宋体"/>
          <w:sz w:val="24"/>
          <w:lang w:eastAsia="zh-CN"/>
        </w:rPr>
        <w:t>申报</w:t>
      </w:r>
      <w:r>
        <w:rPr>
          <w:rFonts w:hint="eastAsia" w:ascii="宋体" w:hAnsi="宋体" w:eastAsia="宋体" w:cs="宋体"/>
          <w:sz w:val="24"/>
        </w:rPr>
        <w:t>书》及其指定附件（规格与《</w:t>
      </w:r>
      <w:r>
        <w:rPr>
          <w:rFonts w:hint="eastAsia" w:ascii="宋体" w:hAnsi="宋体" w:eastAsia="宋体" w:cs="宋体"/>
          <w:sz w:val="24"/>
          <w:lang w:eastAsia="zh-CN"/>
        </w:rPr>
        <w:t>申报</w:t>
      </w:r>
      <w:r>
        <w:rPr>
          <w:rFonts w:hint="eastAsia" w:ascii="宋体" w:hAnsi="宋体" w:eastAsia="宋体" w:cs="宋体"/>
          <w:sz w:val="24"/>
        </w:rPr>
        <w:t>书》一致）备齐后，应合装成册。</w:t>
      </w:r>
    </w:p>
    <w:p>
      <w:pPr>
        <w:keepNext w:val="0"/>
        <w:keepLines w:val="0"/>
        <w:pageBreakBefore w:val="0"/>
        <w:widowControl w:val="0"/>
        <w:kinsoku/>
        <w:wordWrap/>
        <w:overflowPunct/>
        <w:topLinePunct w:val="0"/>
        <w:bidi w:val="0"/>
        <w:adjustRightInd w:val="0"/>
        <w:snapToGrid w:val="0"/>
        <w:spacing w:line="360" w:lineRule="auto"/>
        <w:ind w:firstLine="600"/>
        <w:textAlignment w:val="auto"/>
        <w:rPr>
          <w:rFonts w:hint="eastAsia" w:ascii="宋体" w:hAnsi="宋体" w:eastAsia="宋体" w:cs="宋体"/>
          <w:b/>
          <w:sz w:val="24"/>
        </w:rPr>
      </w:pPr>
      <w:r>
        <w:rPr>
          <w:rFonts w:hint="eastAsia" w:ascii="宋体" w:hAnsi="宋体" w:eastAsia="宋体" w:cs="宋体"/>
          <w:b/>
          <w:sz w:val="24"/>
        </w:rPr>
        <w:t>一、项目基本情况</w:t>
      </w:r>
    </w:p>
    <w:p>
      <w:pPr>
        <w:keepNext w:val="0"/>
        <w:keepLines w:val="0"/>
        <w:pageBreakBefore w:val="0"/>
        <w:widowControl w:val="0"/>
        <w:kinsoku/>
        <w:wordWrap/>
        <w:overflowPunct/>
        <w:topLinePunct w:val="0"/>
        <w:bidi w:val="0"/>
        <w:adjustRightInd w:val="0"/>
        <w:snapToGrid w:val="0"/>
        <w:spacing w:line="360" w:lineRule="auto"/>
        <w:ind w:firstLine="600"/>
        <w:textAlignment w:val="auto"/>
        <w:rPr>
          <w:rFonts w:hint="eastAsia" w:ascii="宋体" w:hAnsi="宋体" w:eastAsia="宋体" w:cs="宋体"/>
          <w:sz w:val="24"/>
        </w:rPr>
      </w:pPr>
      <w:r>
        <w:rPr>
          <w:rFonts w:hint="eastAsia" w:ascii="宋体" w:hAnsi="宋体" w:eastAsia="宋体" w:cs="宋体"/>
          <w:sz w:val="24"/>
        </w:rPr>
        <w:t>“专业评审组”填写</w:t>
      </w:r>
      <w:r>
        <w:rPr>
          <w:rFonts w:hint="eastAsia" w:ascii="宋体" w:hAnsi="宋体" w:eastAsia="宋体" w:cs="宋体"/>
          <w:sz w:val="24"/>
          <w:lang w:eastAsia="zh-CN"/>
        </w:rPr>
        <w:t>申报</w:t>
      </w:r>
      <w:r>
        <w:rPr>
          <w:rFonts w:hint="eastAsia" w:ascii="宋体" w:hAnsi="宋体" w:eastAsia="宋体" w:cs="宋体"/>
          <w:sz w:val="24"/>
        </w:rPr>
        <w:t>项目的专业评审组代码。</w:t>
      </w:r>
    </w:p>
    <w:p>
      <w:pPr>
        <w:keepNext w:val="0"/>
        <w:keepLines w:val="0"/>
        <w:pageBreakBefore w:val="0"/>
        <w:widowControl w:val="0"/>
        <w:kinsoku/>
        <w:wordWrap/>
        <w:overflowPunct/>
        <w:topLinePunct w:val="0"/>
        <w:bidi w:val="0"/>
        <w:adjustRightInd w:val="0"/>
        <w:snapToGrid w:val="0"/>
        <w:spacing w:line="360" w:lineRule="auto"/>
        <w:ind w:firstLine="600"/>
        <w:textAlignment w:val="auto"/>
        <w:rPr>
          <w:rFonts w:hint="eastAsia" w:ascii="宋体" w:hAnsi="宋体" w:eastAsia="宋体" w:cs="宋体"/>
          <w:spacing w:val="8"/>
          <w:sz w:val="24"/>
        </w:rPr>
      </w:pPr>
      <w:r>
        <w:rPr>
          <w:rFonts w:hint="eastAsia" w:ascii="宋体" w:hAnsi="宋体" w:eastAsia="宋体" w:cs="宋体"/>
          <w:spacing w:val="8"/>
          <w:sz w:val="24"/>
        </w:rPr>
        <w:t>水泥（SH）、水泥制品（SZ）、玻璃（B）、陶瓷（T）、房建材料（FJ）、</w:t>
      </w:r>
    </w:p>
    <w:p>
      <w:pPr>
        <w:keepNext w:val="0"/>
        <w:keepLines w:val="0"/>
        <w:pageBreakBefore w:val="0"/>
        <w:widowControl w:val="0"/>
        <w:kinsoku/>
        <w:wordWrap/>
        <w:overflowPunct/>
        <w:topLinePunct w:val="0"/>
        <w:bidi w:val="0"/>
        <w:adjustRightInd w:val="0"/>
        <w:snapToGrid w:val="0"/>
        <w:spacing w:line="360" w:lineRule="auto"/>
        <w:ind w:firstLine="600"/>
        <w:textAlignment w:val="auto"/>
        <w:rPr>
          <w:rFonts w:hint="eastAsia" w:ascii="宋体" w:hAnsi="宋体" w:eastAsia="宋体" w:cs="宋体"/>
          <w:spacing w:val="8"/>
          <w:sz w:val="24"/>
        </w:rPr>
      </w:pPr>
      <w:r>
        <w:rPr>
          <w:rFonts w:hint="eastAsia" w:ascii="宋体" w:hAnsi="宋体" w:eastAsia="宋体" w:cs="宋体"/>
          <w:spacing w:val="8"/>
          <w:sz w:val="24"/>
        </w:rPr>
        <w:t>非金属矿及制品（FZ）、无机非金属材料（W）、软科学（RKX）</w:t>
      </w:r>
    </w:p>
    <w:p>
      <w:pPr>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sz w:val="24"/>
        </w:rPr>
      </w:pPr>
      <w:r>
        <w:rPr>
          <w:rFonts w:hint="eastAsia" w:ascii="宋体" w:hAnsi="宋体" w:eastAsia="宋体" w:cs="宋体"/>
          <w:b/>
          <w:sz w:val="24"/>
        </w:rPr>
        <w:t xml:space="preserve">   </w:t>
      </w:r>
      <w:r>
        <w:rPr>
          <w:rFonts w:hint="eastAsia" w:ascii="宋体" w:hAnsi="宋体" w:eastAsia="宋体" w:cs="宋体"/>
          <w:sz w:val="24"/>
        </w:rPr>
        <w:t xml:space="preserve"> “编号”：由本奖励工作办公室填写。</w:t>
      </w:r>
    </w:p>
    <w:p>
      <w:pPr>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sz w:val="24"/>
        </w:rPr>
      </w:pPr>
      <w:r>
        <w:rPr>
          <w:rFonts w:hint="eastAsia" w:ascii="宋体" w:hAnsi="宋体" w:eastAsia="宋体" w:cs="宋体"/>
          <w:sz w:val="24"/>
        </w:rPr>
        <w:t xml:space="preserve">    “项目名称(中文)”：应准确、简明地反映项目的技术内容和特征，字数(含符号)不超过30个汉字。标准项目应以标准全名作为项目名称。</w:t>
      </w:r>
    </w:p>
    <w:p>
      <w:pPr>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sz w:val="24"/>
        </w:rPr>
      </w:pPr>
      <w:r>
        <w:rPr>
          <w:rFonts w:hint="eastAsia" w:ascii="宋体" w:hAnsi="宋体" w:eastAsia="宋体" w:cs="宋体"/>
          <w:sz w:val="24"/>
        </w:rPr>
        <w:t xml:space="preserve">    “项目名称(英文)”：指项目名称的英译文，不超过200个字符。</w:t>
      </w:r>
    </w:p>
    <w:p>
      <w:pPr>
        <w:pStyle w:val="4"/>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rPr>
      </w:pPr>
      <w:r>
        <w:rPr>
          <w:rFonts w:hint="eastAsia" w:ascii="宋体" w:hAnsi="宋体" w:eastAsia="宋体" w:cs="宋体"/>
        </w:rPr>
        <w:t>“主要完成人”：应符合《建材科技奖管理办法》的有关规定，并按贡献大小自左至右、自上至下顺序排列填写，</w:t>
      </w:r>
      <w:r>
        <w:rPr>
          <w:rFonts w:hint="eastAsia" w:ascii="宋体" w:hAnsi="宋体" w:eastAsia="宋体" w:cs="宋体"/>
          <w:lang w:eastAsia="zh-CN"/>
        </w:rPr>
        <w:t>申报</w:t>
      </w:r>
      <w:r>
        <w:rPr>
          <w:rFonts w:hint="eastAsia" w:ascii="宋体" w:hAnsi="宋体" w:eastAsia="宋体" w:cs="宋体"/>
        </w:rPr>
        <w:t>一等奖项目人数不超过15人、二等奖项目人数不超过12人、三等奖项目人数不超过10人。排名前三位的完成人应对本项目的主要技术创新点做出重要贡献。标准项目主要完成人及排序应与标准文本中的主要起草人及排序一致。</w:t>
      </w:r>
    </w:p>
    <w:p>
      <w:pPr>
        <w:pStyle w:val="4"/>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rPr>
      </w:pPr>
      <w:r>
        <w:rPr>
          <w:rFonts w:hint="eastAsia" w:ascii="宋体" w:hAnsi="宋体" w:eastAsia="宋体" w:cs="宋体"/>
        </w:rPr>
        <w:t>“主要完成单位”：指具有法人资格的单位。应符合《管理办法》的有关规定，并按照贡献大小从左至右、从上至下顺序排列填写。标准项目主要完成单位及排序应与标准文本中的主要单位及排序一致。</w:t>
      </w:r>
    </w:p>
    <w:p>
      <w:pPr>
        <w:pStyle w:val="4"/>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rPr>
      </w:pPr>
      <w:r>
        <w:rPr>
          <w:rFonts w:hint="eastAsia" w:ascii="宋体" w:hAnsi="宋体" w:eastAsia="宋体" w:cs="宋体"/>
        </w:rPr>
        <w:t>“</w:t>
      </w:r>
      <w:r>
        <w:rPr>
          <w:rFonts w:hint="eastAsia" w:ascii="宋体" w:hAnsi="宋体" w:eastAsia="宋体" w:cs="宋体"/>
          <w:lang w:val="en-US" w:eastAsia="zh-CN"/>
        </w:rPr>
        <w:t>推荐</w:t>
      </w:r>
      <w:r>
        <w:rPr>
          <w:rFonts w:hint="eastAsia" w:ascii="宋体" w:hAnsi="宋体" w:eastAsia="宋体" w:cs="宋体"/>
        </w:rPr>
        <w:t>单位”：</w:t>
      </w:r>
      <w:r>
        <w:rPr>
          <w:rFonts w:hint="eastAsia" w:ascii="宋体" w:hAnsi="宋体" w:eastAsia="宋体" w:cs="宋体"/>
          <w:sz w:val="24"/>
        </w:rPr>
        <w:t>指</w:t>
      </w:r>
      <w:r>
        <w:rPr>
          <w:rFonts w:hint="eastAsia" w:ascii="宋体" w:hAnsi="宋体" w:eastAsia="宋体" w:cs="宋体"/>
          <w:sz w:val="24"/>
          <w:lang w:val="en-US" w:eastAsia="zh-CN"/>
        </w:rPr>
        <w:t>广东省建材产业各相关行业协会、学会等推荐</w:t>
      </w:r>
      <w:r>
        <w:rPr>
          <w:rFonts w:hint="eastAsia" w:ascii="宋体" w:hAnsi="宋体" w:eastAsia="宋体" w:cs="宋体"/>
          <w:kern w:val="2"/>
          <w:sz w:val="24"/>
          <w:szCs w:val="24"/>
          <w:lang w:val="en-US" w:eastAsia="zh-CN" w:bidi="ar-SA"/>
        </w:rPr>
        <w:t>。</w:t>
      </w:r>
    </w:p>
    <w:p>
      <w:pPr>
        <w:keepNext w:val="0"/>
        <w:keepLines w:val="0"/>
        <w:pageBreakBefore w:val="0"/>
        <w:widowControl w:val="0"/>
        <w:kinsoku/>
        <w:wordWrap/>
        <w:overflowPunct/>
        <w:topLinePunct w:val="0"/>
        <w:bidi w:val="0"/>
        <w:adjustRightInd w:val="0"/>
        <w:snapToGrid w:val="0"/>
        <w:spacing w:line="360" w:lineRule="auto"/>
        <w:ind w:firstLine="600"/>
        <w:textAlignment w:val="auto"/>
        <w:rPr>
          <w:rFonts w:hint="eastAsia" w:ascii="宋体" w:hAnsi="宋体" w:eastAsia="宋体" w:cs="宋体"/>
          <w:sz w:val="24"/>
        </w:rPr>
      </w:pPr>
      <w:r>
        <w:rPr>
          <w:rFonts w:hint="eastAsia" w:ascii="宋体" w:hAnsi="宋体" w:eastAsia="宋体" w:cs="宋体"/>
          <w:sz w:val="24"/>
        </w:rPr>
        <w:t>成果应用的国民经济行业：按</w:t>
      </w:r>
      <w:r>
        <w:rPr>
          <w:rFonts w:hint="eastAsia" w:ascii="宋体" w:hAnsi="宋体" w:eastAsia="宋体" w:cs="宋体"/>
          <w:sz w:val="24"/>
          <w:lang w:eastAsia="zh-CN"/>
        </w:rPr>
        <w:t>申报</w:t>
      </w:r>
      <w:r>
        <w:rPr>
          <w:rFonts w:hint="eastAsia" w:ascii="宋体" w:hAnsi="宋体" w:eastAsia="宋体" w:cs="宋体"/>
          <w:sz w:val="24"/>
        </w:rPr>
        <w:t>项目成果所应用行业在相应字母上划“√”。</w:t>
      </w:r>
    </w:p>
    <w:p>
      <w:pPr>
        <w:keepNext w:val="0"/>
        <w:keepLines w:val="0"/>
        <w:pageBreakBefore w:val="0"/>
        <w:widowControl w:val="0"/>
        <w:kinsoku/>
        <w:wordWrap/>
        <w:overflowPunct/>
        <w:topLinePunct w:val="0"/>
        <w:bidi w:val="0"/>
        <w:adjustRightInd w:val="0"/>
        <w:snapToGrid w:val="0"/>
        <w:spacing w:line="360" w:lineRule="auto"/>
        <w:ind w:firstLine="600"/>
        <w:textAlignment w:val="auto"/>
        <w:rPr>
          <w:rFonts w:hint="eastAsia" w:ascii="宋体" w:hAnsi="宋体" w:eastAsia="宋体" w:cs="宋体"/>
          <w:sz w:val="24"/>
        </w:rPr>
      </w:pPr>
      <w:r>
        <w:rPr>
          <w:rFonts w:hint="eastAsia" w:ascii="宋体" w:hAnsi="宋体" w:eastAsia="宋体" w:cs="宋体"/>
          <w:sz w:val="24"/>
        </w:rPr>
        <w:t>国家标准《GB/T4754-2002》国民经济行业分16个门类：（A）农、林、牧、渔业；（B）采掘业；（C）制造业；（D）电力、煤气及水的生产和供应业；（E）建筑业；（F）地质勘察业、水利管理业；（H）批发和零售贸易、餐饮业；（I）金融、保险业；（J）房地产业；（K）社会服务业；（L）卫生、体育和社会福利业；（M）教育、文化艺术和广播电影电视事业；（N）科学研究和综合技术服务业；（O）国家机关、党政机关、社会团体；（P）其他行业。</w:t>
      </w:r>
    </w:p>
    <w:p>
      <w:pPr>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sz w:val="24"/>
        </w:rPr>
      </w:pPr>
      <w:r>
        <w:rPr>
          <w:rFonts w:hint="eastAsia" w:ascii="宋体" w:hAnsi="宋体" w:eastAsia="宋体" w:cs="宋体"/>
          <w:sz w:val="24"/>
        </w:rPr>
        <w:t xml:space="preserve">    “主题词”：按《国家汉语主题词表》填写3个至7个与</w:t>
      </w:r>
      <w:r>
        <w:rPr>
          <w:rFonts w:hint="eastAsia" w:ascii="宋体" w:hAnsi="宋体" w:eastAsia="宋体" w:cs="宋体"/>
          <w:sz w:val="24"/>
          <w:lang w:eastAsia="zh-CN"/>
        </w:rPr>
        <w:t>申报</w:t>
      </w:r>
      <w:r>
        <w:rPr>
          <w:rFonts w:hint="eastAsia" w:ascii="宋体" w:hAnsi="宋体" w:eastAsia="宋体" w:cs="宋体"/>
          <w:sz w:val="24"/>
        </w:rPr>
        <w:t>项目技术内容密切相关的主题词，各词语间应加“；”号隔开。</w:t>
      </w:r>
    </w:p>
    <w:p>
      <w:pPr>
        <w:keepNext w:val="0"/>
        <w:keepLines w:val="0"/>
        <w:pageBreakBefore w:val="0"/>
        <w:widowControl w:val="0"/>
        <w:kinsoku/>
        <w:wordWrap/>
        <w:overflowPunct/>
        <w:topLinePunct w:val="0"/>
        <w:bidi w:val="0"/>
        <w:adjustRightInd w:val="0"/>
        <w:snapToGrid w:val="0"/>
        <w:spacing w:line="360" w:lineRule="auto"/>
        <w:ind w:firstLine="600"/>
        <w:textAlignment w:val="auto"/>
        <w:rPr>
          <w:rFonts w:hint="eastAsia" w:ascii="宋体" w:hAnsi="宋体" w:eastAsia="宋体" w:cs="宋体"/>
          <w:sz w:val="24"/>
        </w:rPr>
      </w:pPr>
      <w:r>
        <w:rPr>
          <w:rFonts w:hint="eastAsia" w:ascii="宋体" w:hAnsi="宋体" w:eastAsia="宋体" w:cs="宋体"/>
          <w:sz w:val="24"/>
        </w:rPr>
        <w:t>“学科(专业)分类”：指项目所属学科，按GB/T13745-2009（学科代码与分类）填写。。可最多填写3个学科（专业）代码。原则上应填写三级学科名称，如果三级学科不能准确反映</w:t>
      </w:r>
      <w:r>
        <w:rPr>
          <w:rFonts w:hint="eastAsia" w:ascii="宋体" w:hAnsi="宋体" w:eastAsia="宋体" w:cs="宋体"/>
          <w:sz w:val="24"/>
          <w:lang w:eastAsia="zh-CN"/>
        </w:rPr>
        <w:t>申报</w:t>
      </w:r>
      <w:r>
        <w:rPr>
          <w:rFonts w:hint="eastAsia" w:ascii="宋体" w:hAnsi="宋体" w:eastAsia="宋体" w:cs="宋体"/>
          <w:sz w:val="24"/>
        </w:rPr>
        <w:t>项目的所属学科，可以选择二级学科。</w:t>
      </w:r>
    </w:p>
    <w:p>
      <w:pPr>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sz w:val="24"/>
        </w:rPr>
      </w:pPr>
      <w:r>
        <w:rPr>
          <w:rFonts w:hint="eastAsia" w:ascii="宋体" w:hAnsi="宋体" w:eastAsia="宋体" w:cs="宋体"/>
          <w:sz w:val="24"/>
        </w:rPr>
        <w:t xml:space="preserve">    “任务来源”：在相应的字母上划“√”。</w:t>
      </w:r>
    </w:p>
    <w:p>
      <w:pPr>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sz w:val="24"/>
        </w:rPr>
      </w:pPr>
      <w:r>
        <w:rPr>
          <w:rFonts w:hint="eastAsia" w:ascii="宋体" w:hAnsi="宋体" w:eastAsia="宋体" w:cs="宋体"/>
          <w:sz w:val="24"/>
        </w:rPr>
        <w:t xml:space="preserve">    A. “国家计划”：指正式列入国家计划的项目；</w:t>
      </w:r>
    </w:p>
    <w:p>
      <w:pPr>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sz w:val="24"/>
        </w:rPr>
      </w:pPr>
      <w:r>
        <w:rPr>
          <w:rFonts w:hint="eastAsia" w:ascii="宋体" w:hAnsi="宋体" w:eastAsia="宋体" w:cs="宋体"/>
          <w:sz w:val="24"/>
        </w:rPr>
        <w:t xml:space="preserve">    B. “部、委计划”：指国家计划以外，国务院各部委或直属单位下达的任务；</w:t>
      </w:r>
    </w:p>
    <w:p>
      <w:pPr>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sz w:val="24"/>
        </w:rPr>
      </w:pPr>
      <w:r>
        <w:rPr>
          <w:rFonts w:hint="eastAsia" w:ascii="宋体" w:hAnsi="宋体" w:eastAsia="宋体" w:cs="宋体"/>
          <w:sz w:val="24"/>
        </w:rPr>
        <w:t xml:space="preserve">    C. “省、自治区、直辖市计划”：指国家计划以外，由省、自治区、直辖市(或通过有关厅、局)下达的任务；</w:t>
      </w:r>
    </w:p>
    <w:p>
      <w:pPr>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sz w:val="24"/>
        </w:rPr>
      </w:pPr>
      <w:r>
        <w:rPr>
          <w:rFonts w:hint="eastAsia" w:ascii="宋体" w:hAnsi="宋体" w:eastAsia="宋体" w:cs="宋体"/>
          <w:sz w:val="24"/>
        </w:rPr>
        <w:t xml:space="preserve">    D. “基金资助”：指以国家基金形式资助的项目；</w:t>
      </w:r>
    </w:p>
    <w:p>
      <w:pPr>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sz w:val="24"/>
        </w:rPr>
      </w:pPr>
      <w:r>
        <w:rPr>
          <w:rFonts w:hint="eastAsia" w:ascii="宋体" w:hAnsi="宋体" w:eastAsia="宋体" w:cs="宋体"/>
          <w:sz w:val="24"/>
        </w:rPr>
        <w:t xml:space="preserve">    E. “国际合作”：指由外国政府或组织委托或共同研究、开发的项目；</w:t>
      </w:r>
    </w:p>
    <w:p>
      <w:pPr>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sz w:val="24"/>
        </w:rPr>
      </w:pPr>
      <w:r>
        <w:rPr>
          <w:rFonts w:hint="eastAsia" w:ascii="宋体" w:hAnsi="宋体" w:eastAsia="宋体" w:cs="宋体"/>
          <w:sz w:val="24"/>
        </w:rPr>
        <w:t xml:space="preserve">    F. “其它单位委托”：指各种企事业单位委托的项目；</w:t>
      </w:r>
    </w:p>
    <w:p>
      <w:pPr>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sz w:val="24"/>
        </w:rPr>
      </w:pPr>
      <w:r>
        <w:rPr>
          <w:rFonts w:hint="eastAsia" w:ascii="宋体" w:hAnsi="宋体" w:eastAsia="宋体" w:cs="宋体"/>
          <w:sz w:val="24"/>
        </w:rPr>
        <w:t xml:space="preserve">    G. “自选”：指本基层单位提出或批准的、占用本职工作时间研究开发的项目；</w:t>
      </w:r>
    </w:p>
    <w:p>
      <w:pPr>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sz w:val="24"/>
        </w:rPr>
      </w:pPr>
      <w:r>
        <w:rPr>
          <w:rFonts w:hint="eastAsia" w:ascii="宋体" w:hAnsi="宋体" w:eastAsia="宋体" w:cs="宋体"/>
          <w:sz w:val="24"/>
        </w:rPr>
        <w:t xml:space="preserve">    H. “非职务”：指非本单位任务，不利用本单位物质条件和时间所完成的与本职工作无关的或者无正式工作单位的研究开发项目；</w:t>
      </w:r>
    </w:p>
    <w:p>
      <w:pPr>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sz w:val="24"/>
        </w:rPr>
      </w:pPr>
      <w:r>
        <w:rPr>
          <w:rFonts w:hint="eastAsia" w:ascii="宋体" w:hAnsi="宋体" w:eastAsia="宋体" w:cs="宋体"/>
          <w:sz w:val="24"/>
        </w:rPr>
        <w:t xml:space="preserve">    I. “其它”：不能归属于上述各类的职务研究开发项目。</w:t>
      </w:r>
    </w:p>
    <w:p>
      <w:pPr>
        <w:keepNext w:val="0"/>
        <w:keepLines w:val="0"/>
        <w:pageBreakBefore w:val="0"/>
        <w:widowControl w:val="0"/>
        <w:kinsoku/>
        <w:wordWrap/>
        <w:overflowPunct/>
        <w:topLinePunct w:val="0"/>
        <w:bidi w:val="0"/>
        <w:adjustRightInd w:val="0"/>
        <w:snapToGrid w:val="0"/>
        <w:spacing w:line="360" w:lineRule="auto"/>
        <w:ind w:firstLine="480"/>
        <w:textAlignment w:val="auto"/>
        <w:rPr>
          <w:rFonts w:hint="eastAsia" w:ascii="宋体" w:hAnsi="宋体" w:eastAsia="宋体" w:cs="宋体"/>
          <w:sz w:val="24"/>
        </w:rPr>
      </w:pPr>
      <w:r>
        <w:rPr>
          <w:rFonts w:hint="eastAsia" w:ascii="宋体" w:hAnsi="宋体" w:eastAsia="宋体" w:cs="宋体"/>
          <w:sz w:val="24"/>
        </w:rPr>
        <w:t>“计划(基金)名称和编号”：指上述各类的研究开发项目列入计划的名称和编号。</w:t>
      </w:r>
    </w:p>
    <w:p>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sz w:val="24"/>
        </w:rPr>
      </w:pPr>
      <w:r>
        <w:rPr>
          <w:rFonts w:hint="eastAsia" w:ascii="宋体" w:hAnsi="宋体" w:eastAsia="宋体" w:cs="宋体"/>
          <w:sz w:val="24"/>
        </w:rPr>
        <w:t xml:space="preserve">    《授权发明专利（项）》，指直接支持该项目发明成立的已授权发明专利数，列入计数的专利应为本项目独有用过的。</w:t>
      </w:r>
    </w:p>
    <w:p>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sz w:val="24"/>
        </w:rPr>
      </w:pPr>
      <w:r>
        <w:rPr>
          <w:rFonts w:hint="eastAsia" w:ascii="宋体" w:hAnsi="宋体" w:eastAsia="宋体" w:cs="宋体"/>
          <w:sz w:val="24"/>
        </w:rPr>
        <w:t xml:space="preserve">    《授权的其他知识产权（项）》，指直接支持该项目发明成立的除发明专利外其他授权的知识产权数，如授权的实用新型专利、软件著作权、集成电路布图设计权、植物新品种权等等。列入计数的知识产权应为本项目独有。</w:t>
      </w:r>
    </w:p>
    <w:p>
      <w:pPr>
        <w:keepNext w:val="0"/>
        <w:keepLines w:val="0"/>
        <w:pageBreakBefore w:val="0"/>
        <w:widowControl w:val="0"/>
        <w:kinsoku/>
        <w:wordWrap/>
        <w:overflowPunct/>
        <w:topLinePunct w:val="0"/>
        <w:bidi w:val="0"/>
        <w:adjustRightInd w:val="0"/>
        <w:snapToGrid w:val="0"/>
        <w:spacing w:line="360" w:lineRule="auto"/>
        <w:ind w:firstLine="470" w:firstLineChars="196"/>
        <w:jc w:val="left"/>
        <w:textAlignment w:val="auto"/>
        <w:rPr>
          <w:rFonts w:hint="eastAsia" w:ascii="宋体" w:hAnsi="宋体" w:eastAsia="宋体" w:cs="宋体"/>
          <w:sz w:val="24"/>
        </w:rPr>
      </w:pPr>
      <w:r>
        <w:rPr>
          <w:rFonts w:hint="eastAsia" w:ascii="宋体" w:hAnsi="宋体" w:eastAsia="宋体" w:cs="宋体"/>
          <w:sz w:val="24"/>
        </w:rPr>
        <w:t>“项目起止时间”：“起始时间”指立项研究、开始研制日期，“完成时间”指项目通过验收、鉴定或投产日期。</w:t>
      </w:r>
    </w:p>
    <w:p>
      <w:pPr>
        <w:pStyle w:val="4"/>
        <w:keepNext w:val="0"/>
        <w:keepLines w:val="0"/>
        <w:pageBreakBefore w:val="0"/>
        <w:widowControl w:val="0"/>
        <w:kinsoku/>
        <w:wordWrap/>
        <w:overflowPunct/>
        <w:topLinePunct w:val="0"/>
        <w:bidi w:val="0"/>
        <w:adjustRightInd w:val="0"/>
        <w:snapToGrid w:val="0"/>
        <w:spacing w:line="360" w:lineRule="auto"/>
        <w:ind w:firstLine="482"/>
        <w:textAlignment w:val="auto"/>
        <w:outlineLvl w:val="1"/>
        <w:rPr>
          <w:rFonts w:hint="eastAsia" w:ascii="宋体" w:hAnsi="宋体" w:eastAsia="宋体" w:cs="宋体"/>
          <w:b/>
          <w:bCs/>
        </w:rPr>
      </w:pPr>
      <w:r>
        <w:rPr>
          <w:rFonts w:hint="eastAsia" w:ascii="宋体" w:hAnsi="宋体" w:eastAsia="宋体" w:cs="宋体"/>
          <w:b/>
          <w:bCs/>
        </w:rPr>
        <w:t>二、项目简介</w:t>
      </w:r>
    </w:p>
    <w:p>
      <w:pPr>
        <w:keepNext w:val="0"/>
        <w:keepLines w:val="0"/>
        <w:pageBreakBefore w:val="0"/>
        <w:widowControl w:val="0"/>
        <w:kinsoku/>
        <w:wordWrap/>
        <w:overflowPunct/>
        <w:topLinePunct w:val="0"/>
        <w:bidi w:val="0"/>
        <w:adjustRightInd w:val="0"/>
        <w:snapToGrid w:val="0"/>
        <w:spacing w:line="360" w:lineRule="auto"/>
        <w:ind w:firstLine="470" w:firstLineChars="196"/>
        <w:jc w:val="left"/>
        <w:textAlignment w:val="auto"/>
        <w:rPr>
          <w:rFonts w:hint="eastAsia" w:ascii="宋体" w:hAnsi="宋体" w:eastAsia="宋体" w:cs="宋体"/>
          <w:sz w:val="24"/>
        </w:rPr>
      </w:pPr>
      <w:r>
        <w:rPr>
          <w:rFonts w:hint="eastAsia" w:ascii="宋体" w:hAnsi="宋体" w:eastAsia="宋体" w:cs="宋体"/>
          <w:sz w:val="24"/>
        </w:rPr>
        <w:t>《项目简介》是向国内外公开宣传、介绍本项目的资料，应客观、准确、扼要地介绍项目所属科学技术领域、主要技术内容、授权专利情况、技术经济指标、应用推广及效益情况等。要求不超过1页。</w:t>
      </w:r>
    </w:p>
    <w:p>
      <w:pPr>
        <w:pStyle w:val="4"/>
        <w:keepNext w:val="0"/>
        <w:keepLines w:val="0"/>
        <w:pageBreakBefore w:val="0"/>
        <w:widowControl w:val="0"/>
        <w:kinsoku/>
        <w:wordWrap/>
        <w:overflowPunct/>
        <w:topLinePunct w:val="0"/>
        <w:bidi w:val="0"/>
        <w:adjustRightInd w:val="0"/>
        <w:snapToGrid w:val="0"/>
        <w:spacing w:line="360" w:lineRule="auto"/>
        <w:ind w:firstLine="482"/>
        <w:textAlignment w:val="auto"/>
        <w:outlineLvl w:val="1"/>
        <w:rPr>
          <w:rFonts w:hint="eastAsia" w:ascii="宋体" w:hAnsi="宋体" w:eastAsia="宋体" w:cs="宋体"/>
          <w:b/>
          <w:bCs/>
        </w:rPr>
      </w:pPr>
      <w:r>
        <w:rPr>
          <w:rFonts w:hint="eastAsia" w:ascii="宋体" w:hAnsi="宋体" w:eastAsia="宋体" w:cs="宋体"/>
          <w:b/>
          <w:bCs/>
        </w:rPr>
        <w:t>三、主要科技创新</w:t>
      </w:r>
    </w:p>
    <w:p>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sz w:val="24"/>
        </w:rPr>
      </w:pPr>
      <w:r>
        <w:rPr>
          <w:rFonts w:hint="eastAsia" w:ascii="宋体" w:hAnsi="宋体" w:eastAsia="宋体" w:cs="宋体"/>
          <w:sz w:val="24"/>
        </w:rPr>
        <w:t xml:space="preserve">    《主要科技创新》是项目的核心内容，也是评价项目、遴选专家、处理异议的主要依据。主要科技创新应以支持其创新的旁证材料为依据（如：专利、鉴定、论文等），对项目详细技术内容中具有创造性的关键技术进行归纳和提炼。应简明、准确、完整地阐述，每项科技创新应相对独立存在，按其重要程度排序，用序号分开；并应在每项科技创新后面标明支持该项科技创新的专利授权号、论文等相关旁证材料，要求不超过800个汉字。项目的应用效果、意义等不要列入。</w:t>
      </w:r>
    </w:p>
    <w:p>
      <w:pPr>
        <w:pStyle w:val="4"/>
        <w:keepNext w:val="0"/>
        <w:keepLines w:val="0"/>
        <w:pageBreakBefore w:val="0"/>
        <w:widowControl w:val="0"/>
        <w:kinsoku/>
        <w:wordWrap/>
        <w:overflowPunct/>
        <w:topLinePunct w:val="0"/>
        <w:bidi w:val="0"/>
        <w:adjustRightInd w:val="0"/>
        <w:snapToGrid w:val="0"/>
        <w:spacing w:line="360" w:lineRule="auto"/>
        <w:ind w:firstLine="482"/>
        <w:textAlignment w:val="auto"/>
        <w:outlineLvl w:val="1"/>
        <w:rPr>
          <w:rFonts w:hint="eastAsia" w:ascii="宋体" w:hAnsi="宋体" w:eastAsia="宋体" w:cs="宋体"/>
          <w:b/>
          <w:bCs/>
        </w:rPr>
      </w:pPr>
      <w:r>
        <w:rPr>
          <w:rFonts w:hint="eastAsia" w:ascii="宋体" w:hAnsi="宋体" w:eastAsia="宋体" w:cs="宋体"/>
          <w:b/>
          <w:bCs/>
        </w:rPr>
        <w:t>四、项目详细内容</w:t>
      </w:r>
    </w:p>
    <w:p>
      <w:pPr>
        <w:pStyle w:val="4"/>
        <w:keepNext w:val="0"/>
        <w:keepLines w:val="0"/>
        <w:pageBreakBefore w:val="0"/>
        <w:widowControl w:val="0"/>
        <w:kinsoku/>
        <w:wordWrap/>
        <w:overflowPunct/>
        <w:topLinePunct w:val="0"/>
        <w:bidi w:val="0"/>
        <w:adjustRightInd w:val="0"/>
        <w:snapToGrid w:val="0"/>
        <w:spacing w:line="360" w:lineRule="auto"/>
        <w:textAlignment w:val="auto"/>
        <w:outlineLvl w:val="2"/>
        <w:rPr>
          <w:rFonts w:hint="eastAsia" w:ascii="宋体" w:hAnsi="宋体" w:eastAsia="宋体" w:cs="宋体"/>
          <w:sz w:val="24"/>
        </w:rPr>
      </w:pPr>
      <w:r>
        <w:rPr>
          <w:rFonts w:hint="eastAsia" w:ascii="宋体" w:hAnsi="宋体" w:eastAsia="宋体" w:cs="宋体"/>
          <w:sz w:val="24"/>
        </w:rPr>
        <w:t>“项目详细内容”：应按《</w:t>
      </w:r>
      <w:r>
        <w:rPr>
          <w:rFonts w:hint="eastAsia" w:ascii="宋体" w:hAnsi="宋体" w:eastAsia="宋体" w:cs="宋体"/>
          <w:sz w:val="24"/>
          <w:lang w:eastAsia="zh-CN"/>
        </w:rPr>
        <w:t>申报</w:t>
      </w:r>
      <w:r>
        <w:rPr>
          <w:rFonts w:hint="eastAsia" w:ascii="宋体" w:hAnsi="宋体" w:eastAsia="宋体" w:cs="宋体"/>
          <w:sz w:val="24"/>
        </w:rPr>
        <w:t>书》规定的栏目内容及本说明的有关要求，详实、准确、全面地填写。总共不超过15页。</w:t>
      </w:r>
    </w:p>
    <w:p>
      <w:pPr>
        <w:pStyle w:val="4"/>
        <w:keepNext w:val="0"/>
        <w:keepLines w:val="0"/>
        <w:pageBreakBefore w:val="0"/>
        <w:widowControl w:val="0"/>
        <w:kinsoku/>
        <w:wordWrap/>
        <w:overflowPunct/>
        <w:topLinePunct w:val="0"/>
        <w:bidi w:val="0"/>
        <w:adjustRightInd w:val="0"/>
        <w:snapToGrid w:val="0"/>
        <w:spacing w:line="360" w:lineRule="auto"/>
        <w:textAlignment w:val="auto"/>
        <w:outlineLvl w:val="2"/>
        <w:rPr>
          <w:rFonts w:hint="eastAsia" w:ascii="宋体" w:hAnsi="宋体" w:eastAsia="宋体" w:cs="宋体"/>
        </w:rPr>
      </w:pPr>
      <w:r>
        <w:rPr>
          <w:rFonts w:hint="eastAsia" w:ascii="宋体" w:hAnsi="宋体" w:eastAsia="宋体" w:cs="宋体"/>
        </w:rPr>
        <w:t>1.</w:t>
      </w:r>
      <w:r>
        <w:rPr>
          <w:rFonts w:hint="eastAsia" w:ascii="宋体" w:hAnsi="宋体" w:eastAsia="宋体" w:cs="宋体"/>
          <w:b/>
          <w:bCs/>
        </w:rPr>
        <w:t>《立项背景》</w:t>
      </w:r>
      <w:r>
        <w:rPr>
          <w:rFonts w:hint="eastAsia" w:ascii="宋体" w:hAnsi="宋体" w:eastAsia="宋体" w:cs="宋体"/>
        </w:rPr>
        <w:t>应简明扼要地概述立项时国内外相关科学技术状况、主要技术经济指标、尚待解决的问题及立项目的。要求不超过800个汉字。</w:t>
      </w:r>
    </w:p>
    <w:p>
      <w:pPr>
        <w:pStyle w:val="4"/>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rPr>
      </w:pPr>
      <w:r>
        <w:rPr>
          <w:rFonts w:hint="eastAsia" w:ascii="宋体" w:hAnsi="宋体" w:eastAsia="宋体" w:cs="宋体"/>
        </w:rPr>
        <w:t>2.</w:t>
      </w:r>
      <w:r>
        <w:rPr>
          <w:rFonts w:hint="eastAsia" w:ascii="宋体" w:hAnsi="宋体" w:eastAsia="宋体" w:cs="宋体"/>
          <w:b/>
          <w:bCs/>
        </w:rPr>
        <w:t>《详细技术内容》</w:t>
      </w:r>
      <w:r>
        <w:rPr>
          <w:rFonts w:hint="eastAsia" w:ascii="宋体" w:hAnsi="宋体" w:eastAsia="宋体" w:cs="宋体"/>
        </w:rPr>
        <w:t>应围绕</w:t>
      </w:r>
      <w:r>
        <w:rPr>
          <w:rFonts w:hint="eastAsia" w:ascii="宋体" w:hAnsi="宋体" w:eastAsia="宋体" w:cs="宋体"/>
          <w:lang w:eastAsia="zh-CN"/>
        </w:rPr>
        <w:t>申报</w:t>
      </w:r>
      <w:r>
        <w:rPr>
          <w:rFonts w:hint="eastAsia" w:ascii="宋体" w:hAnsi="宋体" w:eastAsia="宋体" w:cs="宋体"/>
        </w:rPr>
        <w:t>项目的科技创新及项目的技术思路、技术原理或技术方法以及实施效果进行全面阐述，因此，凡涉及该项目技术实质内容的说明、论证及实验结果等内容叙述，应能得到旁证材料的支持。科技公益</w:t>
      </w:r>
      <w:r>
        <w:rPr>
          <w:rFonts w:hint="eastAsia" w:ascii="宋体" w:hAnsi="宋体" w:eastAsia="宋体" w:cs="宋体"/>
          <w:lang w:val="en-US" w:eastAsia="zh-CN"/>
        </w:rPr>
        <w:t>奖</w:t>
      </w:r>
      <w:r>
        <w:rPr>
          <w:rFonts w:hint="eastAsia" w:ascii="宋体" w:hAnsi="宋体" w:eastAsia="宋体" w:cs="宋体"/>
        </w:rPr>
        <w:t>项目应突出关键技术或者系统集成的创新性、公益性、推广应用程度、所取得的社会效益，以及对行业科技发展和社会进步的意义。</w:t>
      </w:r>
    </w:p>
    <w:p>
      <w:pPr>
        <w:pStyle w:val="4"/>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rPr>
      </w:pPr>
      <w:r>
        <w:rPr>
          <w:rFonts w:hint="eastAsia" w:ascii="宋体" w:hAnsi="宋体" w:eastAsia="宋体" w:cs="宋体"/>
        </w:rPr>
        <w:t>该栏目应从项目的总体思路、技术方案、实施效果等方面内容进行全面阐述：</w:t>
      </w:r>
    </w:p>
    <w:p>
      <w:pPr>
        <w:pStyle w:val="4"/>
        <w:keepNext w:val="0"/>
        <w:keepLines w:val="0"/>
        <w:pageBreakBefore w:val="0"/>
        <w:widowControl w:val="0"/>
        <w:kinsoku/>
        <w:wordWrap/>
        <w:overflowPunct/>
        <w:topLinePunct w:val="0"/>
        <w:bidi w:val="0"/>
        <w:adjustRightInd w:val="0"/>
        <w:snapToGrid w:val="0"/>
        <w:spacing w:line="360" w:lineRule="auto"/>
        <w:textAlignment w:val="auto"/>
        <w:outlineLvl w:val="3"/>
        <w:rPr>
          <w:rFonts w:hint="eastAsia" w:ascii="宋体" w:hAnsi="宋体" w:eastAsia="宋体" w:cs="宋体"/>
        </w:rPr>
      </w:pPr>
      <w:r>
        <w:rPr>
          <w:rFonts w:hint="eastAsia" w:ascii="宋体" w:hAnsi="宋体" w:eastAsia="宋体" w:cs="宋体"/>
        </w:rPr>
        <w:t xml:space="preserve">（1）科学技术内容 </w:t>
      </w:r>
    </w:p>
    <w:p>
      <w:pPr>
        <w:pStyle w:val="4"/>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rPr>
      </w:pPr>
      <w:r>
        <w:rPr>
          <w:rFonts w:hint="eastAsia" w:ascii="宋体" w:hAnsi="宋体" w:eastAsia="宋体" w:cs="宋体"/>
        </w:rPr>
        <w:t xml:space="preserve"> ①总体思路。应简要阐述针对立项目的，利用什么新思想、新技术、新方法、新标准，来解决什么样的公益性、共性问题，创造出什么样的新成果。</w:t>
      </w:r>
    </w:p>
    <w:p>
      <w:pPr>
        <w:pStyle w:val="4"/>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rPr>
      </w:pPr>
      <w:r>
        <w:rPr>
          <w:rFonts w:hint="eastAsia" w:ascii="宋体" w:hAnsi="宋体" w:eastAsia="宋体" w:cs="宋体"/>
        </w:rPr>
        <w:t xml:space="preserve"> ②技术方案。应详细阐述具体公益性技术方案和实施步骤，应用了哪些理论、技术和方法，在技术开发、推广及产业化、标准制修订过程中，攻克了哪些关键、共性技术，在技术上有哪些创新，取得了哪些创新成果。</w:t>
      </w:r>
    </w:p>
    <w:p>
      <w:pPr>
        <w:pStyle w:val="4"/>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rPr>
      </w:pPr>
      <w:r>
        <w:rPr>
          <w:rFonts w:hint="eastAsia" w:ascii="宋体" w:hAnsi="宋体" w:eastAsia="宋体" w:cs="宋体"/>
        </w:rPr>
        <w:t xml:space="preserve"> ③实施效果。应简要阐述该项技术的转化程度，应用范围及推广情况。纸面不敷，可另增页。</w:t>
      </w:r>
    </w:p>
    <w:p>
      <w:pPr>
        <w:pStyle w:val="4"/>
        <w:keepNext w:val="0"/>
        <w:keepLines w:val="0"/>
        <w:pageBreakBefore w:val="0"/>
        <w:widowControl w:val="0"/>
        <w:kinsoku/>
        <w:wordWrap/>
        <w:overflowPunct/>
        <w:topLinePunct w:val="0"/>
        <w:bidi w:val="0"/>
        <w:adjustRightInd w:val="0"/>
        <w:snapToGrid w:val="0"/>
        <w:spacing w:line="360" w:lineRule="auto"/>
        <w:textAlignment w:val="auto"/>
        <w:outlineLvl w:val="3"/>
        <w:rPr>
          <w:rFonts w:hint="eastAsia" w:ascii="宋体" w:hAnsi="宋体" w:eastAsia="宋体" w:cs="宋体"/>
          <w:spacing w:val="2"/>
        </w:rPr>
      </w:pPr>
      <w:r>
        <w:rPr>
          <w:rFonts w:hint="eastAsia" w:ascii="宋体" w:hAnsi="宋体" w:eastAsia="宋体" w:cs="宋体"/>
        </w:rPr>
        <w:t>（2）与当前国内外同类技术主要参数、效益、市场竞争力的比较</w:t>
      </w:r>
    </w:p>
    <w:p>
      <w:pPr>
        <w:pStyle w:val="4"/>
        <w:keepNext w:val="0"/>
        <w:keepLines w:val="0"/>
        <w:pageBreakBefore w:val="0"/>
        <w:widowControl w:val="0"/>
        <w:kinsoku/>
        <w:wordWrap/>
        <w:overflowPunct/>
        <w:topLinePunct w:val="0"/>
        <w:bidi w:val="0"/>
        <w:adjustRightInd w:val="0"/>
        <w:snapToGrid w:val="0"/>
        <w:spacing w:line="360" w:lineRule="auto"/>
        <w:ind w:firstLine="488"/>
        <w:textAlignment w:val="auto"/>
        <w:outlineLvl w:val="2"/>
        <w:rPr>
          <w:rFonts w:hint="eastAsia" w:ascii="宋体" w:hAnsi="宋体" w:eastAsia="宋体" w:cs="宋体"/>
        </w:rPr>
      </w:pPr>
      <w:r>
        <w:rPr>
          <w:rFonts w:hint="eastAsia" w:ascii="宋体" w:hAnsi="宋体" w:eastAsia="宋体" w:cs="宋体"/>
          <w:spacing w:val="2"/>
        </w:rPr>
        <w:t>应就</w:t>
      </w:r>
      <w:r>
        <w:rPr>
          <w:rFonts w:hint="eastAsia" w:ascii="宋体" w:hAnsi="宋体" w:eastAsia="宋体" w:cs="宋体"/>
          <w:spacing w:val="2"/>
          <w:lang w:eastAsia="zh-CN"/>
        </w:rPr>
        <w:t>申报</w:t>
      </w:r>
      <w:r>
        <w:rPr>
          <w:rFonts w:hint="eastAsia" w:ascii="宋体" w:hAnsi="宋体" w:eastAsia="宋体" w:cs="宋体"/>
          <w:spacing w:val="2"/>
        </w:rPr>
        <w:t>项目的总体科学技术水平、主要技术经济指标与当前国内外最先进的同类技术、</w:t>
      </w:r>
      <w:r>
        <w:rPr>
          <w:rFonts w:hint="eastAsia" w:ascii="宋体" w:hAnsi="宋体" w:eastAsia="宋体" w:cs="宋体"/>
        </w:rPr>
        <w:t>国内外已有同类标准对比，</w:t>
      </w:r>
      <w:r>
        <w:rPr>
          <w:rFonts w:hint="eastAsia" w:ascii="宋体" w:hAnsi="宋体" w:eastAsia="宋体" w:cs="宋体"/>
          <w:spacing w:val="2"/>
        </w:rPr>
        <w:t>以图表方式进行全面比较，同时加以综合叙述，</w:t>
      </w:r>
      <w:r>
        <w:rPr>
          <w:rFonts w:hint="eastAsia" w:ascii="宋体" w:hAnsi="宋体" w:eastAsia="宋体" w:cs="宋体"/>
        </w:rPr>
        <w:t>情况应说明并提供支持其比较结果的旁证材料作为附件，</w:t>
      </w:r>
      <w:r>
        <w:rPr>
          <w:rFonts w:hint="eastAsia" w:ascii="宋体" w:hAnsi="宋体" w:eastAsia="宋体" w:cs="宋体"/>
          <w:spacing w:val="2"/>
        </w:rPr>
        <w:t>指出存在的问题及采取哪些改进措施。</w:t>
      </w:r>
      <w:r>
        <w:rPr>
          <w:rFonts w:hint="eastAsia" w:ascii="宋体" w:hAnsi="宋体" w:eastAsia="宋体" w:cs="宋体"/>
        </w:rPr>
        <w:t xml:space="preserve"> </w:t>
      </w:r>
    </w:p>
    <w:p>
      <w:pPr>
        <w:pStyle w:val="4"/>
        <w:keepNext w:val="0"/>
        <w:keepLines w:val="0"/>
        <w:pageBreakBefore w:val="0"/>
        <w:widowControl w:val="0"/>
        <w:kinsoku/>
        <w:wordWrap/>
        <w:overflowPunct/>
        <w:topLinePunct w:val="0"/>
        <w:bidi w:val="0"/>
        <w:adjustRightInd w:val="0"/>
        <w:snapToGrid w:val="0"/>
        <w:spacing w:line="360" w:lineRule="auto"/>
        <w:ind w:left="480" w:firstLine="0" w:firstLineChars="0"/>
        <w:textAlignment w:val="auto"/>
        <w:rPr>
          <w:rFonts w:hint="eastAsia" w:ascii="宋体" w:hAnsi="宋体" w:eastAsia="宋体" w:cs="宋体"/>
        </w:rPr>
      </w:pPr>
      <w:r>
        <w:rPr>
          <w:rFonts w:hint="eastAsia" w:ascii="宋体" w:hAnsi="宋体" w:eastAsia="宋体" w:cs="宋体"/>
          <w:b/>
          <w:bCs/>
          <w:color w:val="000000"/>
        </w:rPr>
        <w:t xml:space="preserve">3. </w:t>
      </w:r>
      <w:r>
        <w:rPr>
          <w:rFonts w:hint="eastAsia" w:ascii="宋体" w:hAnsi="宋体" w:eastAsia="宋体" w:cs="宋体"/>
          <w:b/>
          <w:bCs/>
        </w:rPr>
        <w:t>《</w:t>
      </w:r>
      <w:r>
        <w:rPr>
          <w:rFonts w:hint="eastAsia" w:ascii="宋体" w:hAnsi="宋体" w:eastAsia="宋体" w:cs="宋体"/>
          <w:b/>
          <w:bCs/>
          <w:color w:val="000000"/>
        </w:rPr>
        <w:t>技术局限性</w:t>
      </w:r>
      <w:r>
        <w:rPr>
          <w:rFonts w:hint="eastAsia" w:ascii="宋体" w:hAnsi="宋体" w:eastAsia="宋体" w:cs="宋体"/>
          <w:b/>
          <w:bCs/>
          <w:color w:val="000000"/>
          <w:lang w:eastAsia="zh-CN"/>
        </w:rPr>
        <w:t>》</w:t>
      </w:r>
      <w:r>
        <w:rPr>
          <w:rFonts w:hint="eastAsia" w:ascii="宋体" w:hAnsi="宋体" w:eastAsia="宋体" w:cs="宋体"/>
          <w:color w:val="000000"/>
        </w:rPr>
        <w:t>不超过1页。简明、准确地阐述本项目在现阶段存在的技术局限性及今后的主要研究方向。</w:t>
      </w:r>
    </w:p>
    <w:p>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sz w:val="24"/>
        </w:rPr>
      </w:pPr>
      <w:r>
        <w:rPr>
          <w:rFonts w:hint="eastAsia" w:ascii="宋体" w:hAnsi="宋体" w:eastAsia="宋体" w:cs="宋体"/>
          <w:b/>
          <w:sz w:val="24"/>
        </w:rPr>
        <w:t xml:space="preserve">    五、客观评价</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80"/>
        <w:jc w:val="left"/>
        <w:textAlignment w:val="auto"/>
        <w:rPr>
          <w:rFonts w:hint="eastAsia" w:ascii="宋体" w:hAnsi="宋体" w:eastAsia="宋体" w:cs="宋体"/>
          <w:sz w:val="24"/>
        </w:rPr>
      </w:pPr>
      <w:r>
        <w:rPr>
          <w:rFonts w:hint="eastAsia" w:ascii="宋体" w:hAnsi="宋体" w:eastAsia="宋体" w:cs="宋体"/>
          <w:sz w:val="24"/>
        </w:rPr>
        <w:t>客观评价是指被</w:t>
      </w:r>
      <w:r>
        <w:rPr>
          <w:rFonts w:hint="eastAsia" w:ascii="宋体" w:hAnsi="宋体" w:eastAsia="宋体" w:cs="宋体"/>
          <w:sz w:val="24"/>
          <w:lang w:eastAsia="zh-CN"/>
        </w:rPr>
        <w:t>申报</w:t>
      </w:r>
      <w:r>
        <w:rPr>
          <w:rFonts w:hint="eastAsia" w:ascii="宋体" w:hAnsi="宋体" w:eastAsia="宋体" w:cs="宋体"/>
          <w:sz w:val="24"/>
        </w:rPr>
        <w:t>项目完成人和具有直接利益相关者之外第三方对</w:t>
      </w:r>
      <w:r>
        <w:rPr>
          <w:rFonts w:hint="eastAsia" w:ascii="宋体" w:hAnsi="宋体" w:eastAsia="宋体" w:cs="宋体"/>
          <w:sz w:val="24"/>
          <w:lang w:eastAsia="zh-CN"/>
        </w:rPr>
        <w:t>申报</w:t>
      </w:r>
      <w:r>
        <w:rPr>
          <w:rFonts w:hint="eastAsia" w:ascii="宋体" w:hAnsi="宋体" w:eastAsia="宋体" w:cs="宋体"/>
          <w:sz w:val="24"/>
        </w:rPr>
        <w:t>项目技术内容等做出的具有法律效力或公信力的评价文件，如国家相关部门的技术检测报告、鉴定结论、科技查新报告、用户应用技术评价，或者同行科技工作者在学术刊物或公开场合发表的评价性意见。</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eastAsia="宋体" w:cs="宋体"/>
          <w:b/>
          <w:sz w:val="24"/>
        </w:rPr>
      </w:pPr>
      <w:r>
        <w:rPr>
          <w:rFonts w:hint="eastAsia" w:ascii="宋体" w:hAnsi="宋体" w:eastAsia="宋体" w:cs="宋体"/>
          <w:b/>
          <w:sz w:val="24"/>
        </w:rPr>
        <w:t>六、推广应用情况和社会公益效益</w:t>
      </w:r>
    </w:p>
    <w:p>
      <w:pPr>
        <w:pStyle w:val="4"/>
        <w:keepNext w:val="0"/>
        <w:keepLines w:val="0"/>
        <w:pageBreakBefore w:val="0"/>
        <w:widowControl w:val="0"/>
        <w:kinsoku/>
        <w:wordWrap/>
        <w:overflowPunct/>
        <w:topLinePunct w:val="0"/>
        <w:autoSpaceDE/>
        <w:autoSpaceDN/>
        <w:bidi w:val="0"/>
        <w:adjustRightInd w:val="0"/>
        <w:snapToGrid w:val="0"/>
        <w:spacing w:line="360" w:lineRule="auto"/>
        <w:ind w:firstLine="479" w:firstLineChars="199"/>
        <w:textAlignment w:val="auto"/>
        <w:outlineLvl w:val="3"/>
        <w:rPr>
          <w:rFonts w:hint="eastAsia" w:ascii="宋体" w:hAnsi="宋体" w:eastAsia="宋体" w:cs="宋体"/>
        </w:rPr>
      </w:pPr>
      <w:r>
        <w:rPr>
          <w:rFonts w:hint="eastAsia" w:ascii="宋体" w:hAnsi="宋体" w:eastAsia="宋体" w:cs="宋体"/>
          <w:b/>
        </w:rPr>
        <w:t>1. 推广应用情况</w:t>
      </w:r>
    </w:p>
    <w:p>
      <w:pPr>
        <w:pStyle w:val="4"/>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rPr>
      </w:pPr>
      <w:r>
        <w:rPr>
          <w:rFonts w:hint="eastAsia" w:ascii="宋体" w:hAnsi="宋体" w:eastAsia="宋体" w:cs="宋体"/>
        </w:rPr>
        <w:t>应就该项整体技术的生产、应用、推广及预期应用前景等进行概述，列出该项目整体技术应用单位目录，目录内容包括：应用单位名称、联系人及联系电话、应用起始时间、应用技术、经济效益，并应提供重要应用的附件材料。要求项目整体技术应用一年以上（即截止日为202</w:t>
      </w:r>
      <w:r>
        <w:rPr>
          <w:rFonts w:hint="eastAsia" w:ascii="宋体" w:hAnsi="宋体" w:eastAsia="宋体" w:cs="宋体"/>
          <w:lang w:val="en-US" w:eastAsia="zh-CN"/>
        </w:rPr>
        <w:t>1</w:t>
      </w:r>
      <w:r>
        <w:rPr>
          <w:rFonts w:hint="eastAsia" w:ascii="宋体" w:hAnsi="宋体" w:eastAsia="宋体" w:cs="宋体"/>
        </w:rPr>
        <w:t>年6月30日）。</w:t>
      </w:r>
    </w:p>
    <w:p>
      <w:pPr>
        <w:autoSpaceDE w:val="0"/>
        <w:autoSpaceDN w:val="0"/>
        <w:adjustRightInd w:val="0"/>
        <w:jc w:val="center"/>
        <w:rPr>
          <w:rFonts w:hint="eastAsia" w:ascii="宋体" w:hAnsi="宋体" w:eastAsia="宋体" w:cs="宋体"/>
          <w:kern w:val="0"/>
          <w:sz w:val="24"/>
        </w:rPr>
      </w:pPr>
      <w:r>
        <w:rPr>
          <w:rFonts w:hint="eastAsia" w:ascii="宋体" w:hAnsi="宋体" w:eastAsia="宋体" w:cs="宋体"/>
          <w:kern w:val="0"/>
          <w:sz w:val="24"/>
        </w:rPr>
        <w:t>主要应用单位情况</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88"/>
        <w:gridCol w:w="1260"/>
        <w:gridCol w:w="2310"/>
        <w:gridCol w:w="2625"/>
        <w:gridCol w:w="18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88" w:type="dxa"/>
            <w:noWrap w:val="0"/>
            <w:vAlign w:val="top"/>
          </w:tcPr>
          <w:p>
            <w:pPr>
              <w:autoSpaceDE w:val="0"/>
              <w:autoSpaceDN w:val="0"/>
              <w:adjustRightInd w:val="0"/>
              <w:jc w:val="center"/>
              <w:rPr>
                <w:rFonts w:hint="eastAsia" w:ascii="宋体" w:hAnsi="宋体" w:eastAsia="宋体" w:cs="宋体"/>
                <w:kern w:val="0"/>
                <w:sz w:val="24"/>
              </w:rPr>
            </w:pPr>
            <w:r>
              <w:rPr>
                <w:rFonts w:hint="eastAsia" w:ascii="宋体" w:hAnsi="宋体" w:eastAsia="宋体" w:cs="宋体"/>
                <w:kern w:val="0"/>
                <w:sz w:val="24"/>
              </w:rPr>
              <w:t>应用单位名称</w:t>
            </w:r>
          </w:p>
        </w:tc>
        <w:tc>
          <w:tcPr>
            <w:tcW w:w="1260" w:type="dxa"/>
            <w:noWrap w:val="0"/>
            <w:vAlign w:val="top"/>
          </w:tcPr>
          <w:p>
            <w:pPr>
              <w:autoSpaceDE w:val="0"/>
              <w:autoSpaceDN w:val="0"/>
              <w:adjustRightInd w:val="0"/>
              <w:jc w:val="center"/>
              <w:rPr>
                <w:rFonts w:hint="eastAsia" w:ascii="宋体" w:hAnsi="宋体" w:eastAsia="宋体" w:cs="宋体"/>
                <w:kern w:val="0"/>
                <w:sz w:val="24"/>
              </w:rPr>
            </w:pPr>
            <w:r>
              <w:rPr>
                <w:rFonts w:hint="eastAsia" w:ascii="宋体" w:hAnsi="宋体" w:eastAsia="宋体" w:cs="宋体"/>
                <w:kern w:val="0"/>
                <w:sz w:val="24"/>
              </w:rPr>
              <w:t>应用技术</w:t>
            </w:r>
          </w:p>
        </w:tc>
        <w:tc>
          <w:tcPr>
            <w:tcW w:w="2310" w:type="dxa"/>
            <w:noWrap w:val="0"/>
            <w:vAlign w:val="top"/>
          </w:tcPr>
          <w:p>
            <w:pPr>
              <w:autoSpaceDE w:val="0"/>
              <w:autoSpaceDN w:val="0"/>
              <w:adjustRightInd w:val="0"/>
              <w:jc w:val="center"/>
              <w:rPr>
                <w:rFonts w:hint="eastAsia" w:ascii="宋体" w:hAnsi="宋体" w:eastAsia="宋体" w:cs="宋体"/>
                <w:kern w:val="0"/>
                <w:sz w:val="24"/>
              </w:rPr>
            </w:pPr>
            <w:r>
              <w:rPr>
                <w:rFonts w:hint="eastAsia" w:ascii="宋体" w:hAnsi="宋体" w:eastAsia="宋体" w:cs="宋体"/>
                <w:kern w:val="0"/>
                <w:sz w:val="24"/>
              </w:rPr>
              <w:t>应用的起止时间</w:t>
            </w:r>
          </w:p>
        </w:tc>
        <w:tc>
          <w:tcPr>
            <w:tcW w:w="2625" w:type="dxa"/>
            <w:noWrap w:val="0"/>
            <w:vAlign w:val="top"/>
          </w:tcPr>
          <w:p>
            <w:pPr>
              <w:autoSpaceDE w:val="0"/>
              <w:autoSpaceDN w:val="0"/>
              <w:adjustRightInd w:val="0"/>
              <w:jc w:val="center"/>
              <w:rPr>
                <w:rFonts w:hint="eastAsia" w:ascii="宋体" w:hAnsi="宋体" w:eastAsia="宋体" w:cs="宋体"/>
                <w:kern w:val="0"/>
                <w:sz w:val="24"/>
              </w:rPr>
            </w:pPr>
            <w:r>
              <w:rPr>
                <w:rFonts w:hint="eastAsia" w:ascii="宋体" w:hAnsi="宋体" w:eastAsia="宋体" w:cs="宋体"/>
                <w:kern w:val="0"/>
                <w:sz w:val="24"/>
              </w:rPr>
              <w:t>应用单位联系人/电话</w:t>
            </w:r>
          </w:p>
        </w:tc>
        <w:tc>
          <w:tcPr>
            <w:tcW w:w="1871" w:type="dxa"/>
            <w:noWrap w:val="0"/>
            <w:vAlign w:val="top"/>
          </w:tcPr>
          <w:p>
            <w:pPr>
              <w:autoSpaceDE w:val="0"/>
              <w:autoSpaceDN w:val="0"/>
              <w:adjustRightInd w:val="0"/>
              <w:jc w:val="center"/>
              <w:rPr>
                <w:rFonts w:hint="eastAsia" w:ascii="宋体" w:hAnsi="宋体" w:eastAsia="宋体" w:cs="宋体"/>
                <w:kern w:val="0"/>
                <w:sz w:val="24"/>
              </w:rPr>
            </w:pPr>
            <w:r>
              <w:rPr>
                <w:rFonts w:hint="eastAsia" w:ascii="宋体" w:hAnsi="宋体" w:eastAsia="宋体" w:cs="宋体"/>
                <w:kern w:val="0"/>
                <w:sz w:val="24"/>
              </w:rPr>
              <w:t>经济、社会效益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88" w:type="dxa"/>
            <w:noWrap w:val="0"/>
            <w:vAlign w:val="top"/>
          </w:tcPr>
          <w:p>
            <w:pPr>
              <w:autoSpaceDE w:val="0"/>
              <w:autoSpaceDN w:val="0"/>
              <w:adjustRightInd w:val="0"/>
              <w:jc w:val="center"/>
              <w:rPr>
                <w:rFonts w:hint="eastAsia" w:ascii="宋体" w:hAnsi="宋体" w:eastAsia="宋体" w:cs="宋体"/>
                <w:kern w:val="0"/>
                <w:sz w:val="24"/>
              </w:rPr>
            </w:pPr>
          </w:p>
        </w:tc>
        <w:tc>
          <w:tcPr>
            <w:tcW w:w="1260" w:type="dxa"/>
            <w:noWrap w:val="0"/>
            <w:vAlign w:val="top"/>
          </w:tcPr>
          <w:p>
            <w:pPr>
              <w:autoSpaceDE w:val="0"/>
              <w:autoSpaceDN w:val="0"/>
              <w:adjustRightInd w:val="0"/>
              <w:jc w:val="center"/>
              <w:rPr>
                <w:rFonts w:hint="eastAsia" w:ascii="宋体" w:hAnsi="宋体" w:eastAsia="宋体" w:cs="宋体"/>
                <w:kern w:val="0"/>
                <w:sz w:val="24"/>
              </w:rPr>
            </w:pPr>
          </w:p>
        </w:tc>
        <w:tc>
          <w:tcPr>
            <w:tcW w:w="2310" w:type="dxa"/>
            <w:noWrap w:val="0"/>
            <w:vAlign w:val="top"/>
          </w:tcPr>
          <w:p>
            <w:pPr>
              <w:autoSpaceDE w:val="0"/>
              <w:autoSpaceDN w:val="0"/>
              <w:adjustRightInd w:val="0"/>
              <w:jc w:val="center"/>
              <w:rPr>
                <w:rFonts w:hint="eastAsia" w:ascii="宋体" w:hAnsi="宋体" w:eastAsia="宋体" w:cs="宋体"/>
                <w:kern w:val="0"/>
                <w:sz w:val="24"/>
              </w:rPr>
            </w:pPr>
          </w:p>
        </w:tc>
        <w:tc>
          <w:tcPr>
            <w:tcW w:w="2625" w:type="dxa"/>
            <w:noWrap w:val="0"/>
            <w:vAlign w:val="top"/>
          </w:tcPr>
          <w:p>
            <w:pPr>
              <w:autoSpaceDE w:val="0"/>
              <w:autoSpaceDN w:val="0"/>
              <w:adjustRightInd w:val="0"/>
              <w:jc w:val="center"/>
              <w:rPr>
                <w:rFonts w:hint="eastAsia" w:ascii="宋体" w:hAnsi="宋体" w:eastAsia="宋体" w:cs="宋体"/>
                <w:kern w:val="0"/>
                <w:sz w:val="24"/>
              </w:rPr>
            </w:pPr>
          </w:p>
        </w:tc>
        <w:tc>
          <w:tcPr>
            <w:tcW w:w="1871" w:type="dxa"/>
            <w:noWrap w:val="0"/>
            <w:vAlign w:val="top"/>
          </w:tcPr>
          <w:p>
            <w:pPr>
              <w:autoSpaceDE w:val="0"/>
              <w:autoSpaceDN w:val="0"/>
              <w:adjustRightInd w:val="0"/>
              <w:jc w:val="center"/>
              <w:rPr>
                <w:rFonts w:hint="eastAsia" w:ascii="宋体" w:hAnsi="宋体" w:eastAsia="宋体" w:cs="宋体"/>
                <w:kern w:val="0"/>
                <w:sz w:val="24"/>
              </w:rPr>
            </w:pPr>
          </w:p>
        </w:tc>
      </w:tr>
    </w:tbl>
    <w:p>
      <w:pPr>
        <w:pStyle w:val="4"/>
        <w:keepNext w:val="0"/>
        <w:keepLines w:val="0"/>
        <w:pageBreakBefore w:val="0"/>
        <w:widowControl w:val="0"/>
        <w:kinsoku/>
        <w:wordWrap/>
        <w:overflowPunct/>
        <w:topLinePunct w:val="0"/>
        <w:bidi w:val="0"/>
        <w:adjustRightInd w:val="0"/>
        <w:snapToGrid w:val="0"/>
        <w:textAlignment w:val="auto"/>
        <w:rPr>
          <w:rFonts w:hint="eastAsia" w:ascii="宋体" w:hAnsi="宋体" w:eastAsia="宋体" w:cs="宋体"/>
        </w:rPr>
      </w:pP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80"/>
        <w:jc w:val="left"/>
        <w:textAlignment w:val="auto"/>
        <w:rPr>
          <w:rFonts w:hint="eastAsia" w:ascii="宋体" w:hAnsi="宋体" w:eastAsia="宋体" w:cs="宋体"/>
          <w:b/>
          <w:sz w:val="24"/>
        </w:rPr>
      </w:pPr>
      <w:r>
        <w:rPr>
          <w:rFonts w:hint="eastAsia" w:ascii="宋体" w:hAnsi="宋体" w:eastAsia="宋体" w:cs="宋体"/>
          <w:sz w:val="24"/>
        </w:rPr>
        <w:t>2．</w:t>
      </w:r>
      <w:r>
        <w:rPr>
          <w:rFonts w:hint="eastAsia" w:ascii="宋体" w:hAnsi="宋体" w:eastAsia="宋体" w:cs="宋体"/>
          <w:b/>
          <w:bCs/>
          <w:sz w:val="24"/>
        </w:rPr>
        <w:t>《社会公益效益》</w:t>
      </w:r>
      <w:r>
        <w:rPr>
          <w:rFonts w:hint="eastAsia" w:ascii="宋体" w:hAnsi="宋体" w:eastAsia="宋体" w:cs="宋体"/>
          <w:sz w:val="24"/>
        </w:rPr>
        <w:t>指</w:t>
      </w:r>
      <w:r>
        <w:rPr>
          <w:rFonts w:hint="eastAsia" w:ascii="宋体" w:hAnsi="宋体" w:eastAsia="宋体" w:cs="宋体"/>
          <w:sz w:val="24"/>
          <w:lang w:eastAsia="zh-CN"/>
        </w:rPr>
        <w:t>申报</w:t>
      </w:r>
      <w:r>
        <w:rPr>
          <w:rFonts w:hint="eastAsia" w:ascii="宋体" w:hAnsi="宋体" w:eastAsia="宋体" w:cs="宋体"/>
          <w:sz w:val="24"/>
        </w:rPr>
        <w:t>项目在推动科学技术进步，保护自然资源或生态环境，提高国防能力，保障国家和社会安全，改善人民物质文化生活及健康水平、提高国民科学文化素质、培养人才，规范产业发展等方面所起的公益性作用。应扼要做出说明，要求不超过800个汉字。</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82"/>
        <w:jc w:val="left"/>
        <w:textAlignment w:val="auto"/>
        <w:rPr>
          <w:rFonts w:hint="eastAsia" w:ascii="宋体" w:hAnsi="宋体" w:eastAsia="宋体" w:cs="宋体"/>
          <w:b/>
          <w:sz w:val="24"/>
        </w:rPr>
      </w:pPr>
      <w:r>
        <w:rPr>
          <w:rFonts w:hint="eastAsia" w:ascii="宋体" w:hAnsi="宋体" w:eastAsia="宋体" w:cs="宋体"/>
          <w:b/>
          <w:sz w:val="24"/>
        </w:rPr>
        <w:t>七、主要论文、专著、标准及引用情况</w:t>
      </w:r>
    </w:p>
    <w:p>
      <w:pPr>
        <w:keepNext w:val="0"/>
        <w:keepLines w:val="0"/>
        <w:pageBreakBefore w:val="0"/>
        <w:widowControl w:val="0"/>
        <w:kinsoku/>
        <w:wordWrap/>
        <w:overflowPunct/>
        <w:topLinePunct w:val="0"/>
        <w:bidi w:val="0"/>
        <w:adjustRightInd w:val="0"/>
        <w:snapToGrid w:val="0"/>
        <w:spacing w:line="360" w:lineRule="auto"/>
        <w:ind w:firstLine="482"/>
        <w:textAlignment w:val="auto"/>
        <w:rPr>
          <w:rFonts w:hint="eastAsia" w:ascii="宋体" w:hAnsi="宋体" w:eastAsia="宋体" w:cs="宋体"/>
          <w:sz w:val="24"/>
        </w:rPr>
      </w:pPr>
      <w:r>
        <w:rPr>
          <w:rFonts w:hint="eastAsia" w:ascii="宋体" w:hAnsi="宋体" w:eastAsia="宋体" w:cs="宋体"/>
          <w:sz w:val="24"/>
        </w:rPr>
        <w:t>列出主要论著目录</w:t>
      </w:r>
      <w:r>
        <w:rPr>
          <w:rFonts w:hint="eastAsia" w:ascii="宋体" w:hAnsi="宋体" w:eastAsia="宋体" w:cs="宋体"/>
          <w:sz w:val="24"/>
          <w:lang w:eastAsia="zh-CN"/>
        </w:rPr>
        <w:t>，</w:t>
      </w:r>
      <w:r>
        <w:rPr>
          <w:rFonts w:hint="eastAsia" w:ascii="宋体" w:hAnsi="宋体" w:eastAsia="宋体" w:cs="宋体"/>
          <w:sz w:val="24"/>
          <w:lang w:val="en-US" w:eastAsia="zh-CN"/>
        </w:rPr>
        <w:t>不超过10篇</w:t>
      </w:r>
      <w:r>
        <w:rPr>
          <w:rFonts w:hint="eastAsia" w:ascii="宋体" w:hAnsi="宋体" w:eastAsia="宋体" w:cs="宋体"/>
          <w:sz w:val="24"/>
        </w:rPr>
        <w:t>（论文包括作者、出版年份、题名、刊名、卷期页；专著包括作者、出版年份、书名、出版者、页码；标准包括发布年份、标准名、主要编制人员、出版单位），及被他人正面引用情况。</w:t>
      </w:r>
    </w:p>
    <w:p>
      <w:pPr>
        <w:pStyle w:val="4"/>
        <w:keepNext w:val="0"/>
        <w:keepLines w:val="0"/>
        <w:pageBreakBefore w:val="0"/>
        <w:widowControl w:val="0"/>
        <w:kinsoku/>
        <w:wordWrap/>
        <w:overflowPunct/>
        <w:topLinePunct w:val="0"/>
        <w:bidi w:val="0"/>
        <w:adjustRightInd w:val="0"/>
        <w:snapToGrid w:val="0"/>
        <w:ind w:left="0" w:leftChars="0" w:firstLine="482" w:firstLineChars="200"/>
        <w:textAlignment w:val="auto"/>
        <w:outlineLvl w:val="1"/>
        <w:rPr>
          <w:rFonts w:hint="eastAsia" w:ascii="宋体" w:hAnsi="宋体" w:eastAsia="宋体" w:cs="宋体"/>
          <w:b/>
          <w:bCs/>
        </w:rPr>
      </w:pPr>
    </w:p>
    <w:p>
      <w:pPr>
        <w:pStyle w:val="4"/>
        <w:keepNext w:val="0"/>
        <w:keepLines w:val="0"/>
        <w:pageBreakBefore w:val="0"/>
        <w:widowControl w:val="0"/>
        <w:kinsoku/>
        <w:wordWrap/>
        <w:overflowPunct/>
        <w:topLinePunct w:val="0"/>
        <w:bidi w:val="0"/>
        <w:adjustRightInd w:val="0"/>
        <w:snapToGrid w:val="0"/>
        <w:ind w:left="0" w:leftChars="0" w:firstLine="482" w:firstLineChars="200"/>
        <w:textAlignment w:val="auto"/>
        <w:outlineLvl w:val="1"/>
        <w:rPr>
          <w:rFonts w:hint="eastAsia" w:ascii="宋体" w:hAnsi="宋体" w:eastAsia="宋体" w:cs="宋体"/>
          <w:b/>
          <w:bCs/>
        </w:rPr>
      </w:pPr>
      <w:r>
        <w:rPr>
          <w:rFonts w:hint="eastAsia" w:ascii="宋体" w:hAnsi="宋体" w:eastAsia="宋体" w:cs="宋体"/>
          <w:b/>
          <w:bCs/>
        </w:rPr>
        <w:t>八、主要知识产权证明目录</w:t>
      </w:r>
    </w:p>
    <w:p>
      <w:pPr>
        <w:pStyle w:val="4"/>
        <w:adjustRightInd w:val="0"/>
        <w:snapToGrid w:val="0"/>
        <w:rPr>
          <w:rFonts w:hint="eastAsia" w:ascii="宋体" w:hAnsi="宋体" w:eastAsia="宋体" w:cs="宋体"/>
          <w:sz w:val="24"/>
        </w:rPr>
      </w:pPr>
      <w:r>
        <w:rPr>
          <w:rFonts w:hint="eastAsia" w:ascii="宋体" w:hAnsi="宋体" w:eastAsia="宋体" w:cs="宋体"/>
        </w:rPr>
        <w:t>《主要知识产权证明目录》指项目在附件中提交的已授权的知识产权证明目录</w:t>
      </w:r>
      <w:ins w:id="0" w:author="Administrator" w:date="2022-07-05T14:23:00Z">
        <w:r>
          <w:rPr>
            <w:rFonts w:hint="eastAsia" w:ascii="宋体" w:hAnsi="宋体" w:eastAsia="宋体" w:cs="宋体"/>
            <w:lang w:eastAsia="zh-CN"/>
          </w:rPr>
          <w:t>，</w:t>
        </w:r>
      </w:ins>
      <w:ins w:id="1" w:author="Administrator" w:date="2022-07-05T14:23:00Z">
        <w:r>
          <w:rPr>
            <w:rFonts w:hint="eastAsia" w:ascii="宋体" w:hAnsi="宋体" w:eastAsia="宋体" w:cs="宋体"/>
            <w:lang w:val="en-US" w:eastAsia="zh-CN"/>
          </w:rPr>
          <w:t>主要知识产权证明不超过10篇</w:t>
        </w:r>
      </w:ins>
      <w:r>
        <w:rPr>
          <w:rFonts w:hint="eastAsia" w:ascii="宋体" w:hAnsi="宋体" w:eastAsia="宋体" w:cs="宋体"/>
        </w:rPr>
        <w:t>。知识产权证明包括：1.发明专利权；2.计算机软件著作权；3.集成电路布图设计权；4.植物新品种权；5.其他。国（区）别包括：1.中国；2.美国；3.欧洲；4.日本；5.香港；6.台湾；7.其他。</w:t>
      </w:r>
      <w:ins w:id="2" w:author="Administrator" w:date="2022-07-05T14:35:00Z">
        <w:r>
          <w:rPr>
            <w:rFonts w:hint="eastAsia" w:ascii="宋体" w:hAnsi="宋体" w:eastAsia="宋体" w:cs="宋体"/>
            <w:sz w:val="24"/>
          </w:rPr>
          <w:t>应将其编号及名称填入表中。</w:t>
        </w:r>
      </w:ins>
    </w:p>
    <w:p>
      <w:pPr>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b/>
          <w:sz w:val="24"/>
        </w:rPr>
      </w:pPr>
      <w:r>
        <w:rPr>
          <w:rFonts w:hint="eastAsia" w:ascii="宋体" w:hAnsi="宋体" w:eastAsia="宋体" w:cs="宋体"/>
          <w:b/>
          <w:sz w:val="24"/>
        </w:rPr>
        <w:t xml:space="preserve">    九、主要完成人情况表</w:t>
      </w:r>
    </w:p>
    <w:p>
      <w:pPr>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sz w:val="24"/>
        </w:rPr>
      </w:pPr>
      <w:r>
        <w:rPr>
          <w:rFonts w:hint="eastAsia" w:ascii="宋体" w:hAnsi="宋体" w:eastAsia="宋体" w:cs="宋体"/>
          <w:sz w:val="24"/>
        </w:rPr>
        <w:t xml:space="preserve">    本表是核实完成人是否具备获奖条件的重要依据，应按表格要求逐项填写。</w:t>
      </w:r>
    </w:p>
    <w:p>
      <w:pPr>
        <w:pStyle w:val="4"/>
        <w:keepNext w:val="0"/>
        <w:keepLines w:val="0"/>
        <w:pageBreakBefore w:val="0"/>
        <w:widowControl w:val="0"/>
        <w:kinsoku/>
        <w:wordWrap/>
        <w:overflowPunct/>
        <w:topLinePunct w:val="0"/>
        <w:bidi w:val="0"/>
        <w:adjustRightInd w:val="0"/>
        <w:snapToGrid w:val="0"/>
        <w:textAlignment w:val="auto"/>
        <w:rPr>
          <w:rFonts w:hint="eastAsia" w:ascii="宋体" w:hAnsi="宋体" w:eastAsia="宋体" w:cs="宋体"/>
          <w:b/>
          <w:bCs/>
        </w:rPr>
      </w:pPr>
      <w:r>
        <w:rPr>
          <w:rFonts w:hint="eastAsia" w:ascii="宋体" w:hAnsi="宋体" w:eastAsia="宋体" w:cs="宋体"/>
        </w:rPr>
        <w:t>《主要完成人情况表》是评价完成人是否具备获奖条件的重要依据，所有完成人均应按表格要求逐项填写。司局级以上领导干部应提供相应的证明材料。“对本项目技术创造性贡献”一栏中，应写明本人对该项目《主要科技创新》栏中所列第几项科技创新做出了创造性贡献，并列出一项支持本人的贡献的旁证材料，该旁证材料应是支持本项技术的材料之一。如：授权发明专利、支持该项发明的已公开发表论文（专著）、标准等，列出名称，并应提交相应附件材料，要求不超过300个汉字。认真阅读声明内容后，在本人签名处签名。</w:t>
      </w:r>
    </w:p>
    <w:p>
      <w:pPr>
        <w:pStyle w:val="4"/>
        <w:keepNext w:val="0"/>
        <w:keepLines w:val="0"/>
        <w:pageBreakBefore w:val="0"/>
        <w:widowControl w:val="0"/>
        <w:kinsoku/>
        <w:wordWrap/>
        <w:overflowPunct/>
        <w:topLinePunct w:val="0"/>
        <w:bidi w:val="0"/>
        <w:adjustRightInd w:val="0"/>
        <w:snapToGrid w:val="0"/>
        <w:ind w:firstLine="482"/>
        <w:textAlignment w:val="auto"/>
        <w:outlineLvl w:val="1"/>
        <w:rPr>
          <w:rFonts w:hint="eastAsia" w:ascii="宋体" w:hAnsi="宋体" w:eastAsia="宋体" w:cs="宋体"/>
          <w:b/>
          <w:bCs/>
        </w:rPr>
      </w:pPr>
      <w:r>
        <w:rPr>
          <w:rFonts w:hint="eastAsia" w:ascii="宋体" w:hAnsi="宋体" w:eastAsia="宋体" w:cs="宋体"/>
          <w:b/>
          <w:bCs/>
        </w:rPr>
        <w:t>十、主要完成单位情况表</w:t>
      </w:r>
    </w:p>
    <w:p>
      <w:pPr>
        <w:pStyle w:val="4"/>
        <w:keepNext w:val="0"/>
        <w:keepLines w:val="0"/>
        <w:pageBreakBefore w:val="0"/>
        <w:widowControl w:val="0"/>
        <w:kinsoku/>
        <w:wordWrap/>
        <w:overflowPunct/>
        <w:topLinePunct w:val="0"/>
        <w:bidi w:val="0"/>
        <w:adjustRightInd w:val="0"/>
        <w:snapToGrid w:val="0"/>
        <w:textAlignment w:val="auto"/>
        <w:rPr>
          <w:rFonts w:hint="eastAsia" w:ascii="宋体" w:hAnsi="宋体" w:eastAsia="宋体" w:cs="宋体"/>
        </w:rPr>
      </w:pPr>
      <w:r>
        <w:rPr>
          <w:rFonts w:hint="eastAsia" w:ascii="宋体" w:hAnsi="宋体" w:eastAsia="宋体" w:cs="宋体"/>
        </w:rPr>
        <w:t>《主要完成单位情况表》是核实</w:t>
      </w:r>
      <w:r>
        <w:rPr>
          <w:rFonts w:hint="eastAsia" w:ascii="宋体" w:hAnsi="宋体" w:eastAsia="宋体" w:cs="宋体"/>
          <w:lang w:eastAsia="zh-CN"/>
        </w:rPr>
        <w:t>申报</w:t>
      </w:r>
      <w:r>
        <w:rPr>
          <w:rFonts w:hint="eastAsia" w:ascii="宋体" w:hAnsi="宋体" w:eastAsia="宋体" w:cs="宋体"/>
        </w:rPr>
        <w:t>项目所列完成单位是否具备获奖条件的重要依据，应在“对本项目技术创新和应用情况的贡献”一栏中，写明本单位对</w:t>
      </w:r>
      <w:r>
        <w:rPr>
          <w:rFonts w:hint="eastAsia" w:ascii="宋体" w:hAnsi="宋体" w:eastAsia="宋体" w:cs="宋体"/>
          <w:lang w:eastAsia="zh-CN"/>
        </w:rPr>
        <w:t>申报</w:t>
      </w:r>
      <w:r>
        <w:rPr>
          <w:rFonts w:hint="eastAsia" w:ascii="宋体" w:hAnsi="宋体" w:eastAsia="宋体" w:cs="宋体"/>
        </w:rPr>
        <w:t>项目做出的主要贡献，并在单位盖章处加盖单位公章，要求不超过600个汉字。</w:t>
      </w:r>
    </w:p>
    <w:p>
      <w:pPr>
        <w:pStyle w:val="4"/>
        <w:keepNext w:val="0"/>
        <w:keepLines w:val="0"/>
        <w:pageBreakBefore w:val="0"/>
        <w:widowControl w:val="0"/>
        <w:kinsoku/>
        <w:wordWrap/>
        <w:overflowPunct/>
        <w:topLinePunct w:val="0"/>
        <w:bidi w:val="0"/>
        <w:adjustRightInd w:val="0"/>
        <w:snapToGrid w:val="0"/>
        <w:textAlignment w:val="auto"/>
        <w:rPr>
          <w:rFonts w:hint="eastAsia" w:ascii="宋体" w:hAnsi="宋体" w:eastAsia="宋体" w:cs="宋体"/>
        </w:rPr>
      </w:pPr>
      <w:r>
        <w:rPr>
          <w:rFonts w:hint="eastAsia" w:ascii="宋体" w:hAnsi="宋体" w:eastAsia="宋体" w:cs="宋体"/>
        </w:rPr>
        <w:t>“单位性质”分为：A.研究院所：A1.转制研究院所  A2.非转制研究院所；B.学校；C.社会团体；D.事业单位；E.国有企业；F.民营企业；G.军队；H 其他。</w:t>
      </w:r>
    </w:p>
    <w:p>
      <w:pPr>
        <w:pStyle w:val="4"/>
        <w:keepNext w:val="0"/>
        <w:keepLines w:val="0"/>
        <w:pageBreakBefore w:val="0"/>
        <w:widowControl w:val="0"/>
        <w:kinsoku/>
        <w:wordWrap/>
        <w:overflowPunct/>
        <w:topLinePunct w:val="0"/>
        <w:bidi w:val="0"/>
        <w:adjustRightInd w:val="0"/>
        <w:snapToGrid w:val="0"/>
        <w:ind w:firstLine="482"/>
        <w:textAlignment w:val="auto"/>
        <w:outlineLvl w:val="1"/>
        <w:rPr>
          <w:rFonts w:hint="eastAsia" w:ascii="宋体" w:hAnsi="宋体" w:eastAsia="宋体" w:cs="宋体"/>
          <w:b/>
          <w:bCs/>
        </w:rPr>
      </w:pPr>
      <w:r>
        <w:rPr>
          <w:rFonts w:hint="eastAsia" w:ascii="宋体" w:hAnsi="宋体" w:eastAsia="宋体" w:cs="宋体"/>
          <w:b/>
          <w:bCs/>
        </w:rPr>
        <w:t>十一、</w:t>
      </w:r>
      <w:r>
        <w:rPr>
          <w:rFonts w:hint="eastAsia" w:ascii="宋体" w:hAnsi="宋体" w:eastAsia="宋体" w:cs="宋体"/>
          <w:b/>
          <w:bCs/>
          <w:lang w:val="en-US" w:eastAsia="zh-CN"/>
        </w:rPr>
        <w:t>推荐</w:t>
      </w:r>
      <w:r>
        <w:rPr>
          <w:rFonts w:hint="eastAsia" w:ascii="宋体" w:hAnsi="宋体" w:eastAsia="宋体" w:cs="宋体"/>
          <w:b/>
          <w:bCs/>
        </w:rPr>
        <w:t>单位意见</w:t>
      </w:r>
    </w:p>
    <w:p>
      <w:pPr>
        <w:pStyle w:val="4"/>
        <w:keepNext w:val="0"/>
        <w:keepLines w:val="0"/>
        <w:pageBreakBefore w:val="0"/>
        <w:widowControl w:val="0"/>
        <w:kinsoku/>
        <w:wordWrap/>
        <w:overflowPunct/>
        <w:topLinePunct w:val="0"/>
        <w:bidi w:val="0"/>
        <w:adjustRightInd w:val="0"/>
        <w:snapToGrid w:val="0"/>
        <w:textAlignment w:val="auto"/>
        <w:rPr>
          <w:rFonts w:hint="eastAsia" w:ascii="宋体" w:hAnsi="宋体" w:eastAsia="宋体" w:cs="宋体"/>
        </w:rPr>
      </w:pPr>
      <w:r>
        <w:rPr>
          <w:rFonts w:hint="eastAsia" w:ascii="宋体" w:hAnsi="宋体" w:eastAsia="宋体" w:cs="宋体"/>
        </w:rPr>
        <w:t>《</w:t>
      </w:r>
      <w:r>
        <w:rPr>
          <w:rFonts w:hint="eastAsia" w:ascii="宋体" w:hAnsi="宋体" w:eastAsia="宋体" w:cs="宋体"/>
          <w:lang w:val="en-US" w:eastAsia="zh-CN"/>
        </w:rPr>
        <w:t>推荐</w:t>
      </w:r>
      <w:r>
        <w:rPr>
          <w:rFonts w:hint="eastAsia" w:ascii="宋体" w:hAnsi="宋体" w:eastAsia="宋体" w:cs="宋体"/>
        </w:rPr>
        <w:t>单位意见》由</w:t>
      </w:r>
      <w:r>
        <w:rPr>
          <w:rFonts w:hint="eastAsia" w:ascii="宋体" w:hAnsi="宋体" w:eastAsia="宋体" w:cs="宋体"/>
          <w:lang w:eastAsia="zh-CN"/>
        </w:rPr>
        <w:t>申报</w:t>
      </w:r>
      <w:r>
        <w:rPr>
          <w:rFonts w:hint="eastAsia" w:ascii="宋体" w:hAnsi="宋体" w:eastAsia="宋体" w:cs="宋体"/>
        </w:rPr>
        <w:t>单位根据</w:t>
      </w:r>
      <w:r>
        <w:rPr>
          <w:rFonts w:hint="eastAsia" w:ascii="宋体" w:hAnsi="宋体" w:eastAsia="宋体" w:cs="宋体"/>
          <w:lang w:eastAsia="zh-CN"/>
        </w:rPr>
        <w:t>申报</w:t>
      </w:r>
      <w:r>
        <w:rPr>
          <w:rFonts w:hint="eastAsia" w:ascii="宋体" w:hAnsi="宋体" w:eastAsia="宋体" w:cs="宋体"/>
        </w:rPr>
        <w:t>项目技术创新点、技术经济指标、促进行业科技进步作用、应用情况、完成人情况，并参照《建材科技奖》科技公益类项目授奖条件，写明</w:t>
      </w:r>
      <w:r>
        <w:rPr>
          <w:rFonts w:hint="eastAsia" w:ascii="宋体" w:hAnsi="宋体" w:eastAsia="宋体" w:cs="宋体"/>
          <w:lang w:eastAsia="zh-CN"/>
        </w:rPr>
        <w:t>申报</w:t>
      </w:r>
      <w:r>
        <w:rPr>
          <w:rFonts w:hint="eastAsia" w:ascii="宋体" w:hAnsi="宋体" w:eastAsia="宋体" w:cs="宋体"/>
        </w:rPr>
        <w:t>理由和建议等级。确认</w:t>
      </w:r>
      <w:r>
        <w:rPr>
          <w:rFonts w:hint="eastAsia" w:ascii="宋体" w:hAnsi="宋体" w:eastAsia="宋体" w:cs="宋体"/>
          <w:lang w:eastAsia="zh-CN"/>
        </w:rPr>
        <w:t>申报</w:t>
      </w:r>
      <w:r>
        <w:rPr>
          <w:rFonts w:hint="eastAsia" w:ascii="宋体" w:hAnsi="宋体" w:eastAsia="宋体" w:cs="宋体"/>
        </w:rPr>
        <w:t>材料属实后，在</w:t>
      </w:r>
      <w:r>
        <w:rPr>
          <w:rFonts w:hint="eastAsia" w:ascii="宋体" w:hAnsi="宋体" w:eastAsia="宋体" w:cs="宋体"/>
          <w:lang w:val="en-US" w:eastAsia="zh-CN"/>
        </w:rPr>
        <w:t>推荐</w:t>
      </w:r>
      <w:r>
        <w:rPr>
          <w:rFonts w:hint="eastAsia" w:ascii="宋体" w:hAnsi="宋体" w:eastAsia="宋体" w:cs="宋体"/>
        </w:rPr>
        <w:t>单位公章处加盖单位公章。要求不超过600个汉字。</w:t>
      </w:r>
    </w:p>
    <w:p>
      <w:pPr>
        <w:pStyle w:val="4"/>
        <w:keepNext w:val="0"/>
        <w:keepLines w:val="0"/>
        <w:pageBreakBefore w:val="0"/>
        <w:widowControl w:val="0"/>
        <w:numPr>
          <w:ilvl w:val="0"/>
          <w:numId w:val="2"/>
        </w:numPr>
        <w:kinsoku/>
        <w:wordWrap/>
        <w:overflowPunct/>
        <w:topLinePunct w:val="0"/>
        <w:bidi w:val="0"/>
        <w:adjustRightInd w:val="0"/>
        <w:snapToGrid w:val="0"/>
        <w:textAlignment w:val="auto"/>
        <w:outlineLvl w:val="1"/>
        <w:rPr>
          <w:rFonts w:hint="eastAsia" w:ascii="宋体" w:hAnsi="宋体" w:eastAsia="宋体" w:cs="宋体"/>
          <w:b/>
          <w:bCs/>
        </w:rPr>
      </w:pPr>
      <w:r>
        <w:rPr>
          <w:rFonts w:hint="eastAsia" w:ascii="宋体" w:hAnsi="宋体" w:eastAsia="宋体" w:cs="宋体"/>
          <w:b/>
          <w:bCs/>
        </w:rPr>
        <w:t>主要附件</w:t>
      </w:r>
    </w:p>
    <w:p>
      <w:pPr>
        <w:pStyle w:val="4"/>
        <w:keepNext w:val="0"/>
        <w:keepLines w:val="0"/>
        <w:pageBreakBefore w:val="0"/>
        <w:widowControl w:val="0"/>
        <w:numPr>
          <w:ilvl w:val="0"/>
          <w:numId w:val="0"/>
        </w:numPr>
        <w:kinsoku/>
        <w:wordWrap/>
        <w:overflowPunct/>
        <w:topLinePunct w:val="0"/>
        <w:bidi w:val="0"/>
        <w:adjustRightInd w:val="0"/>
        <w:snapToGrid w:val="0"/>
        <w:ind w:firstLine="480" w:firstLineChars="200"/>
        <w:textAlignment w:val="auto"/>
        <w:outlineLvl w:val="1"/>
        <w:rPr>
          <w:rFonts w:hint="eastAsia" w:ascii="宋体" w:hAnsi="宋体" w:eastAsia="宋体" w:cs="宋体"/>
        </w:rPr>
      </w:pPr>
      <w:r>
        <w:rPr>
          <w:rFonts w:hint="eastAsia" w:ascii="宋体" w:hAnsi="宋体" w:eastAsia="宋体" w:cs="宋体"/>
        </w:rPr>
        <w:t>《主要附件》内容如下：</w:t>
      </w:r>
    </w:p>
    <w:p>
      <w:pPr>
        <w:pStyle w:val="4"/>
        <w:keepNext w:val="0"/>
        <w:keepLines w:val="0"/>
        <w:pageBreakBefore w:val="0"/>
        <w:widowControl w:val="0"/>
        <w:kinsoku/>
        <w:wordWrap/>
        <w:overflowPunct/>
        <w:topLinePunct w:val="0"/>
        <w:bidi w:val="0"/>
        <w:adjustRightInd w:val="0"/>
        <w:snapToGrid w:val="0"/>
        <w:textAlignment w:val="auto"/>
        <w:rPr>
          <w:rFonts w:hint="eastAsia" w:ascii="宋体" w:hAnsi="宋体" w:eastAsia="宋体" w:cs="宋体"/>
        </w:rPr>
      </w:pPr>
      <w:r>
        <w:rPr>
          <w:rFonts w:hint="eastAsia" w:ascii="宋体" w:hAnsi="宋体" w:eastAsia="宋体" w:cs="宋体"/>
        </w:rPr>
        <w:t>1.《知识产权证明》指支持该项技术创新成立取得的主要证明，包括：“授权发明专利说明书”扉页、计算机软件著作权登记证书、集成电路布图设计权、植物新品种权等其他知识产权证明。</w:t>
      </w:r>
    </w:p>
    <w:p>
      <w:pPr>
        <w:pStyle w:val="4"/>
        <w:keepNext w:val="0"/>
        <w:keepLines w:val="0"/>
        <w:pageBreakBefore w:val="0"/>
        <w:widowControl w:val="0"/>
        <w:kinsoku/>
        <w:wordWrap/>
        <w:overflowPunct/>
        <w:topLinePunct w:val="0"/>
        <w:bidi w:val="0"/>
        <w:adjustRightInd w:val="0"/>
        <w:snapToGrid w:val="0"/>
        <w:textAlignment w:val="auto"/>
        <w:rPr>
          <w:rFonts w:hint="eastAsia" w:ascii="宋体" w:hAnsi="宋体" w:eastAsia="宋体" w:cs="宋体"/>
        </w:rPr>
      </w:pPr>
      <w:r>
        <w:rPr>
          <w:rFonts w:hint="eastAsia" w:ascii="宋体" w:hAnsi="宋体" w:eastAsia="宋体" w:cs="宋体"/>
        </w:rPr>
        <w:t>2.《技术评价证明及国家法律法规要求行业审批文件》指</w:t>
      </w:r>
      <w:r>
        <w:rPr>
          <w:rFonts w:hint="eastAsia" w:ascii="宋体" w:hAnsi="宋体" w:eastAsia="宋体" w:cs="宋体"/>
          <w:lang w:eastAsia="zh-CN"/>
        </w:rPr>
        <w:t>申报</w:t>
      </w:r>
      <w:r>
        <w:rPr>
          <w:rFonts w:hint="eastAsia" w:ascii="宋体" w:hAnsi="宋体" w:eastAsia="宋体" w:cs="宋体"/>
        </w:rPr>
        <w:t>项目的鉴定报告（须附鉴定全套资料）、权威部门的检测证明、对于国家对相关行业有审批要求的批准文件等证明材料。对于涉及有审批要求的，如：新药、医疗器械、食品、通信设备、压力容器、标准等项目，必须提交相应的批准证明材料，否则不能提交评审。</w:t>
      </w:r>
    </w:p>
    <w:p>
      <w:pPr>
        <w:pStyle w:val="4"/>
        <w:keepNext w:val="0"/>
        <w:keepLines w:val="0"/>
        <w:pageBreakBefore w:val="0"/>
        <w:widowControl w:val="0"/>
        <w:kinsoku/>
        <w:wordWrap/>
        <w:overflowPunct/>
        <w:topLinePunct w:val="0"/>
        <w:bidi w:val="0"/>
        <w:adjustRightInd w:val="0"/>
        <w:snapToGrid w:val="0"/>
        <w:textAlignment w:val="auto"/>
        <w:rPr>
          <w:rFonts w:hint="eastAsia" w:ascii="宋体" w:hAnsi="宋体" w:eastAsia="宋体" w:cs="宋体"/>
        </w:rPr>
      </w:pPr>
      <w:r>
        <w:rPr>
          <w:rFonts w:hint="eastAsia" w:ascii="宋体" w:hAnsi="宋体" w:eastAsia="宋体" w:cs="宋体"/>
        </w:rPr>
        <w:t>3.《应用证明》指该项目整体技术应用单位（必须加盖公章）提供的应用证明。提交3个单位以上的应用证明。</w:t>
      </w:r>
    </w:p>
    <w:p>
      <w:pPr>
        <w:pStyle w:val="4"/>
        <w:adjustRightInd w:val="0"/>
        <w:snapToGrid w:val="0"/>
        <w:ind w:firstLine="482"/>
        <w:jc w:val="center"/>
        <w:rPr>
          <w:rFonts w:hint="eastAsia" w:ascii="宋体" w:hAnsi="宋体" w:eastAsia="宋体" w:cs="宋体"/>
          <w:b/>
        </w:rPr>
      </w:pPr>
      <w:r>
        <w:rPr>
          <w:rFonts w:hint="eastAsia" w:ascii="宋体" w:hAnsi="宋体" w:eastAsia="宋体" w:cs="宋体"/>
          <w:b/>
        </w:rPr>
        <w:t>应用证明</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05"/>
        <w:gridCol w:w="3232"/>
        <w:gridCol w:w="1701"/>
        <w:gridCol w:w="22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Borders>
              <w:top w:val="single" w:color="auto" w:sz="4" w:space="0"/>
              <w:left w:val="single" w:color="auto" w:sz="4" w:space="0"/>
              <w:bottom w:val="single" w:color="auto" w:sz="4" w:space="0"/>
              <w:right w:val="single" w:color="auto" w:sz="4" w:space="0"/>
            </w:tcBorders>
            <w:noWrap w:val="0"/>
            <w:vAlign w:val="top"/>
          </w:tcPr>
          <w:p>
            <w:pPr>
              <w:pStyle w:val="4"/>
              <w:adjustRightInd w:val="0"/>
              <w:snapToGrid w:val="0"/>
              <w:ind w:firstLine="0" w:firstLineChars="0"/>
              <w:jc w:val="center"/>
              <w:rPr>
                <w:rFonts w:hint="eastAsia" w:ascii="宋体" w:hAnsi="宋体" w:eastAsia="宋体" w:cs="宋体"/>
                <w:b w:val="0"/>
                <w:bCs/>
                <w:color w:val="000000"/>
              </w:rPr>
            </w:pPr>
            <w:r>
              <w:rPr>
                <w:rFonts w:hint="eastAsia" w:ascii="宋体" w:hAnsi="宋体" w:eastAsia="宋体" w:cs="宋体"/>
                <w:b w:val="0"/>
                <w:bCs/>
                <w:color w:val="000000"/>
              </w:rPr>
              <w:t>用户单位名称（盖章）</w:t>
            </w:r>
          </w:p>
        </w:tc>
        <w:tc>
          <w:tcPr>
            <w:tcW w:w="7218" w:type="dxa"/>
            <w:gridSpan w:val="3"/>
            <w:tcBorders>
              <w:top w:val="single" w:color="auto" w:sz="4" w:space="0"/>
              <w:left w:val="single" w:color="auto" w:sz="4" w:space="0"/>
              <w:bottom w:val="single" w:color="auto" w:sz="4" w:space="0"/>
              <w:right w:val="single" w:color="auto" w:sz="4" w:space="0"/>
            </w:tcBorders>
            <w:noWrap w:val="0"/>
            <w:vAlign w:val="top"/>
          </w:tcPr>
          <w:p>
            <w:pPr>
              <w:pStyle w:val="4"/>
              <w:adjustRightInd w:val="0"/>
              <w:snapToGrid w:val="0"/>
              <w:ind w:firstLine="0" w:firstLineChars="0"/>
              <w:jc w:val="center"/>
              <w:rPr>
                <w:rFonts w:hint="eastAsia" w:ascii="宋体" w:hAnsi="宋体" w:eastAsia="宋体" w:cs="宋体"/>
                <w:b w:val="0"/>
                <w:bCs/>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Borders>
              <w:top w:val="single" w:color="auto" w:sz="4" w:space="0"/>
              <w:left w:val="single" w:color="auto" w:sz="4" w:space="0"/>
              <w:bottom w:val="single" w:color="auto" w:sz="4" w:space="0"/>
              <w:right w:val="single" w:color="auto" w:sz="4" w:space="0"/>
            </w:tcBorders>
            <w:noWrap w:val="0"/>
            <w:vAlign w:val="top"/>
          </w:tcPr>
          <w:p>
            <w:pPr>
              <w:pStyle w:val="4"/>
              <w:adjustRightInd w:val="0"/>
              <w:snapToGrid w:val="0"/>
              <w:ind w:firstLine="0" w:firstLineChars="0"/>
              <w:jc w:val="center"/>
              <w:rPr>
                <w:rFonts w:hint="eastAsia" w:ascii="宋体" w:hAnsi="宋体" w:eastAsia="宋体" w:cs="宋体"/>
                <w:b w:val="0"/>
                <w:bCs/>
                <w:color w:val="000000"/>
              </w:rPr>
            </w:pPr>
            <w:r>
              <w:rPr>
                <w:rFonts w:hint="eastAsia" w:ascii="宋体" w:hAnsi="宋体" w:eastAsia="宋体" w:cs="宋体"/>
                <w:b w:val="0"/>
                <w:bCs/>
                <w:color w:val="000000"/>
              </w:rPr>
              <w:t>应用起止时间（年月）</w:t>
            </w:r>
          </w:p>
        </w:tc>
        <w:tc>
          <w:tcPr>
            <w:tcW w:w="3232" w:type="dxa"/>
            <w:tcBorders>
              <w:top w:val="single" w:color="auto" w:sz="4" w:space="0"/>
              <w:left w:val="single" w:color="auto" w:sz="4" w:space="0"/>
              <w:bottom w:val="single" w:color="auto" w:sz="4" w:space="0"/>
              <w:right w:val="single" w:color="auto" w:sz="4" w:space="0"/>
            </w:tcBorders>
            <w:noWrap w:val="0"/>
            <w:vAlign w:val="top"/>
          </w:tcPr>
          <w:p>
            <w:pPr>
              <w:pStyle w:val="4"/>
              <w:adjustRightInd w:val="0"/>
              <w:snapToGrid w:val="0"/>
              <w:ind w:firstLine="0" w:firstLineChars="0"/>
              <w:jc w:val="center"/>
              <w:rPr>
                <w:rFonts w:hint="eastAsia" w:ascii="宋体" w:hAnsi="宋体" w:eastAsia="宋体" w:cs="宋体"/>
                <w:b w:val="0"/>
                <w:bCs/>
                <w:color w:val="000000"/>
              </w:rPr>
            </w:pPr>
          </w:p>
        </w:tc>
        <w:tc>
          <w:tcPr>
            <w:tcW w:w="1701" w:type="dxa"/>
            <w:tcBorders>
              <w:top w:val="single" w:color="auto" w:sz="4" w:space="0"/>
              <w:left w:val="single" w:color="auto" w:sz="4" w:space="0"/>
              <w:bottom w:val="single" w:color="auto" w:sz="4" w:space="0"/>
              <w:right w:val="single" w:color="auto" w:sz="4" w:space="0"/>
            </w:tcBorders>
            <w:noWrap w:val="0"/>
            <w:vAlign w:val="top"/>
          </w:tcPr>
          <w:p>
            <w:pPr>
              <w:pStyle w:val="4"/>
              <w:adjustRightInd w:val="0"/>
              <w:snapToGrid w:val="0"/>
              <w:ind w:firstLine="0" w:firstLineChars="0"/>
              <w:jc w:val="center"/>
              <w:rPr>
                <w:rFonts w:hint="eastAsia" w:ascii="宋体" w:hAnsi="宋体" w:eastAsia="宋体" w:cs="宋体"/>
                <w:b w:val="0"/>
                <w:bCs/>
                <w:color w:val="000000"/>
              </w:rPr>
            </w:pPr>
            <w:r>
              <w:rPr>
                <w:rFonts w:hint="eastAsia" w:ascii="宋体" w:hAnsi="宋体" w:eastAsia="宋体" w:cs="宋体"/>
                <w:b w:val="0"/>
                <w:bCs/>
                <w:color w:val="000000"/>
              </w:rPr>
              <w:t>联系人及电话</w:t>
            </w:r>
          </w:p>
        </w:tc>
        <w:tc>
          <w:tcPr>
            <w:tcW w:w="2285" w:type="dxa"/>
            <w:tcBorders>
              <w:top w:val="single" w:color="auto" w:sz="4" w:space="0"/>
              <w:left w:val="single" w:color="auto" w:sz="4" w:space="0"/>
              <w:bottom w:val="single" w:color="auto" w:sz="4" w:space="0"/>
              <w:right w:val="single" w:color="auto" w:sz="4" w:space="0"/>
            </w:tcBorders>
            <w:noWrap w:val="0"/>
            <w:vAlign w:val="top"/>
          </w:tcPr>
          <w:p>
            <w:pPr>
              <w:pStyle w:val="4"/>
              <w:adjustRightInd w:val="0"/>
              <w:snapToGrid w:val="0"/>
              <w:ind w:firstLine="0" w:firstLineChars="0"/>
              <w:jc w:val="center"/>
              <w:rPr>
                <w:rFonts w:hint="eastAsia" w:ascii="宋体" w:hAnsi="宋体" w:eastAsia="宋体" w:cs="宋体"/>
                <w:b w:val="0"/>
                <w:bCs/>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3" w:type="dxa"/>
            <w:gridSpan w:val="4"/>
            <w:tcBorders>
              <w:top w:val="single" w:color="auto" w:sz="4" w:space="0"/>
              <w:left w:val="single" w:color="auto" w:sz="4" w:space="0"/>
              <w:bottom w:val="single" w:color="auto" w:sz="4" w:space="0"/>
              <w:right w:val="single" w:color="auto" w:sz="4" w:space="0"/>
            </w:tcBorders>
            <w:noWrap w:val="0"/>
            <w:vAlign w:val="top"/>
          </w:tcPr>
          <w:p>
            <w:pPr>
              <w:pStyle w:val="4"/>
              <w:adjustRightInd w:val="0"/>
              <w:snapToGrid w:val="0"/>
              <w:ind w:firstLine="0" w:firstLineChars="0"/>
              <w:jc w:val="left"/>
              <w:rPr>
                <w:rFonts w:hint="eastAsia" w:ascii="宋体" w:hAnsi="宋体" w:eastAsia="宋体" w:cs="宋体"/>
                <w:b w:val="0"/>
                <w:bCs/>
                <w:color w:val="000000"/>
              </w:rPr>
            </w:pPr>
            <w:r>
              <w:rPr>
                <w:rFonts w:hint="eastAsia" w:ascii="宋体" w:hAnsi="宋体" w:eastAsia="宋体" w:cs="宋体"/>
                <w:b w:val="0"/>
                <w:bCs/>
                <w:color w:val="000000"/>
              </w:rPr>
              <w:t>主要应用情况及评价：</w:t>
            </w:r>
          </w:p>
          <w:p>
            <w:pPr>
              <w:pStyle w:val="4"/>
              <w:adjustRightInd w:val="0"/>
              <w:snapToGrid w:val="0"/>
              <w:ind w:firstLine="0" w:firstLineChars="0"/>
              <w:jc w:val="left"/>
              <w:rPr>
                <w:rFonts w:hint="eastAsia" w:ascii="宋体" w:hAnsi="宋体" w:eastAsia="宋体" w:cs="宋体"/>
                <w:b w:val="0"/>
                <w:bCs/>
                <w:color w:val="000000"/>
              </w:rPr>
            </w:pPr>
          </w:p>
          <w:p>
            <w:pPr>
              <w:pStyle w:val="4"/>
              <w:adjustRightInd w:val="0"/>
              <w:snapToGrid w:val="0"/>
              <w:ind w:firstLine="0" w:firstLineChars="0"/>
              <w:jc w:val="left"/>
              <w:rPr>
                <w:rFonts w:hint="eastAsia" w:ascii="宋体" w:hAnsi="宋体" w:eastAsia="宋体" w:cs="宋体"/>
                <w:b w:val="0"/>
                <w:bCs/>
                <w:color w:val="000000"/>
              </w:rPr>
            </w:pPr>
          </w:p>
          <w:p>
            <w:pPr>
              <w:pStyle w:val="4"/>
              <w:adjustRightInd w:val="0"/>
              <w:snapToGrid w:val="0"/>
              <w:ind w:firstLine="0" w:firstLineChars="0"/>
              <w:jc w:val="left"/>
              <w:rPr>
                <w:rFonts w:hint="eastAsia" w:ascii="宋体" w:hAnsi="宋体" w:eastAsia="宋体" w:cs="宋体"/>
                <w:b w:val="0"/>
                <w:bCs/>
                <w:color w:val="000000"/>
              </w:rPr>
            </w:pPr>
          </w:p>
          <w:p>
            <w:pPr>
              <w:pStyle w:val="4"/>
              <w:adjustRightInd w:val="0"/>
              <w:snapToGrid w:val="0"/>
              <w:ind w:firstLine="0" w:firstLineChars="0"/>
              <w:jc w:val="left"/>
              <w:rPr>
                <w:rFonts w:hint="eastAsia" w:ascii="宋体" w:hAnsi="宋体" w:eastAsia="宋体" w:cs="宋体"/>
                <w:b w:val="0"/>
                <w:bCs/>
                <w:color w:val="000000"/>
              </w:rPr>
            </w:pPr>
          </w:p>
          <w:p>
            <w:pPr>
              <w:pStyle w:val="4"/>
              <w:adjustRightInd w:val="0"/>
              <w:snapToGrid w:val="0"/>
              <w:ind w:firstLine="0" w:firstLineChars="0"/>
              <w:jc w:val="both"/>
              <w:rPr>
                <w:rFonts w:hint="eastAsia" w:ascii="宋体" w:hAnsi="宋体" w:eastAsia="宋体" w:cs="宋体"/>
                <w:b w:val="0"/>
                <w:bCs/>
                <w:color w:val="000000"/>
              </w:rPr>
            </w:pPr>
            <w:r>
              <w:rPr>
                <w:rFonts w:hint="eastAsia" w:ascii="宋体" w:hAnsi="宋体" w:eastAsia="宋体" w:cs="宋体"/>
                <w:b w:val="0"/>
                <w:bCs/>
                <w:color w:val="000000"/>
              </w:rPr>
              <w:t>（限1页）</w:t>
            </w:r>
          </w:p>
        </w:tc>
      </w:tr>
    </w:tbl>
    <w:p>
      <w:pPr>
        <w:pStyle w:val="4"/>
        <w:adjustRightInd w:val="0"/>
        <w:snapToGrid w:val="0"/>
        <w:rPr>
          <w:rFonts w:hint="eastAsia" w:ascii="宋体" w:hAnsi="宋体" w:eastAsia="宋体" w:cs="宋体"/>
        </w:rPr>
      </w:pPr>
    </w:p>
    <w:p>
      <w:pPr>
        <w:adjustRightInd w:val="0"/>
        <w:snapToGrid w:val="0"/>
        <w:spacing w:line="360" w:lineRule="auto"/>
        <w:rPr>
          <w:rFonts w:hint="eastAsia" w:ascii="宋体" w:hAnsi="宋体" w:eastAsia="宋体" w:cs="宋体"/>
          <w:b/>
          <w:sz w:val="24"/>
        </w:rPr>
      </w:pPr>
      <w:r>
        <w:rPr>
          <w:rFonts w:hint="eastAsia" w:ascii="宋体" w:hAnsi="宋体" w:eastAsia="宋体" w:cs="宋体"/>
          <w:sz w:val="24"/>
        </w:rPr>
        <w:t xml:space="preserve">    4．《其他证明》是指支持项目科技创新、完成人贡献的其他相关证明，如：论文提交全文、专著提交首页及版权页复印件、标准全文。</w:t>
      </w:r>
    </w:p>
    <w:sectPr>
      <w:footerReference r:id="rId5" w:type="default"/>
      <w:footerReference r:id="rId6" w:type="even"/>
      <w:pgSz w:w="11906" w:h="16838"/>
      <w:pgMar w:top="1474" w:right="1134" w:bottom="1134" w:left="1134" w:header="0" w:footer="1134"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2"/>
      </w:rPr>
    </w:pPr>
    <w:r>
      <w:fldChar w:fldCharType="begin"/>
    </w:r>
    <w:r>
      <w:rPr>
        <w:rStyle w:val="12"/>
      </w:rPr>
      <w:instrText xml:space="preserve">PAGE  </w:instrText>
    </w:r>
    <w:r>
      <w:fldChar w:fldCharType="separate"/>
    </w:r>
    <w:r>
      <w:rPr>
        <w:rStyle w:val="12"/>
      </w:rPr>
      <w:t>8</w:t>
    </w:r>
    <w:r>
      <w:fldChar w:fldCharType="end"/>
    </w:r>
  </w:p>
  <w:p>
    <w:pPr>
      <w:pStyle w:val="6"/>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2"/>
      </w:rPr>
    </w:pPr>
    <w:r>
      <w:fldChar w:fldCharType="begin"/>
    </w:r>
    <w:r>
      <w:rPr>
        <w:rStyle w:val="12"/>
      </w:rPr>
      <w:instrText xml:space="preserve">PAGE  </w:instrText>
    </w:r>
    <w:r>
      <w:fldChar w:fldCharType="end"/>
    </w:r>
  </w:p>
  <w:p>
    <w:pPr>
      <w:pStyle w:val="6"/>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2"/>
      </w:rPr>
    </w:pPr>
    <w:r>
      <w:fldChar w:fldCharType="begin"/>
    </w:r>
    <w:r>
      <w:rPr>
        <w:rStyle w:val="12"/>
      </w:rPr>
      <w:instrText xml:space="preserve">PAGE  </w:instrText>
    </w:r>
    <w:r>
      <w:fldChar w:fldCharType="separate"/>
    </w:r>
    <w:r>
      <w:rPr>
        <w:rStyle w:val="12"/>
      </w:rPr>
      <w:t>19</w:t>
    </w:r>
    <w:r>
      <w:fldChar w:fldCharType="end"/>
    </w:r>
  </w:p>
  <w:p>
    <w:pPr>
      <w:pStyle w:val="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2"/>
      </w:rPr>
    </w:pPr>
    <w:r>
      <w:fldChar w:fldCharType="begin"/>
    </w:r>
    <w:r>
      <w:rPr>
        <w:rStyle w:val="12"/>
      </w:rPr>
      <w:instrText xml:space="preserve">PAGE  </w:instrText>
    </w:r>
    <w:r>
      <w:fldChar w:fldCharType="end"/>
    </w:r>
  </w:p>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C3FD27"/>
    <w:multiLevelType w:val="singleLevel"/>
    <w:tmpl w:val="0FC3FD27"/>
    <w:lvl w:ilvl="0" w:tentative="0">
      <w:start w:val="12"/>
      <w:numFmt w:val="chineseCounting"/>
      <w:suff w:val="nothing"/>
      <w:lvlText w:val="%1、"/>
      <w:lvlJc w:val="left"/>
      <w:rPr>
        <w:rFonts w:hint="eastAsia"/>
      </w:rPr>
    </w:lvl>
  </w:abstractNum>
  <w:abstractNum w:abstractNumId="1">
    <w:nsid w:val="43832F9E"/>
    <w:multiLevelType w:val="multilevel"/>
    <w:tmpl w:val="43832F9E"/>
    <w:lvl w:ilvl="0" w:tentative="0">
      <w:start w:val="1"/>
      <w:numFmt w:val="upperLetter"/>
      <w:lvlText w:val="%1、"/>
      <w:lvlJc w:val="left"/>
      <w:pPr>
        <w:tabs>
          <w:tab w:val="left" w:pos="405"/>
        </w:tabs>
        <w:ind w:left="405" w:hanging="405"/>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istrator">
    <w15:presenceInfo w15:providerId="None" w15:userId="Administra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mirrorMargin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I5NzcxZmE5MzE4ODhmMjZjYmY3YTFkN2UzMmY0MTcifQ=="/>
  </w:docVars>
  <w:rsids>
    <w:rsidRoot w:val="00696267"/>
    <w:rsid w:val="0001671D"/>
    <w:rsid w:val="00061E3C"/>
    <w:rsid w:val="00064979"/>
    <w:rsid w:val="000857AE"/>
    <w:rsid w:val="000A55BD"/>
    <w:rsid w:val="000D1236"/>
    <w:rsid w:val="000E5699"/>
    <w:rsid w:val="0014255A"/>
    <w:rsid w:val="001425B4"/>
    <w:rsid w:val="001659DF"/>
    <w:rsid w:val="00166A35"/>
    <w:rsid w:val="00173141"/>
    <w:rsid w:val="00190B9C"/>
    <w:rsid w:val="001A1730"/>
    <w:rsid w:val="001A67D6"/>
    <w:rsid w:val="001D5CBC"/>
    <w:rsid w:val="001E6C58"/>
    <w:rsid w:val="0021055E"/>
    <w:rsid w:val="00230F1A"/>
    <w:rsid w:val="00232F7B"/>
    <w:rsid w:val="00260FF9"/>
    <w:rsid w:val="002B72C3"/>
    <w:rsid w:val="002D42CE"/>
    <w:rsid w:val="00313A32"/>
    <w:rsid w:val="00314090"/>
    <w:rsid w:val="00314FD5"/>
    <w:rsid w:val="00324147"/>
    <w:rsid w:val="00364926"/>
    <w:rsid w:val="00367DEE"/>
    <w:rsid w:val="003829AC"/>
    <w:rsid w:val="003849EA"/>
    <w:rsid w:val="00395A73"/>
    <w:rsid w:val="003A2436"/>
    <w:rsid w:val="003B0482"/>
    <w:rsid w:val="003B09BB"/>
    <w:rsid w:val="003D638E"/>
    <w:rsid w:val="0040129D"/>
    <w:rsid w:val="00417AAA"/>
    <w:rsid w:val="004248E7"/>
    <w:rsid w:val="00442999"/>
    <w:rsid w:val="00444239"/>
    <w:rsid w:val="004573A6"/>
    <w:rsid w:val="00483AC2"/>
    <w:rsid w:val="004E142D"/>
    <w:rsid w:val="004E56C5"/>
    <w:rsid w:val="005010AC"/>
    <w:rsid w:val="00522351"/>
    <w:rsid w:val="0054362E"/>
    <w:rsid w:val="005525A1"/>
    <w:rsid w:val="005848C7"/>
    <w:rsid w:val="005A041F"/>
    <w:rsid w:val="005B6680"/>
    <w:rsid w:val="005E5B82"/>
    <w:rsid w:val="005F0325"/>
    <w:rsid w:val="006558B9"/>
    <w:rsid w:val="00681EB8"/>
    <w:rsid w:val="006832F1"/>
    <w:rsid w:val="00694B18"/>
    <w:rsid w:val="00696267"/>
    <w:rsid w:val="006B306F"/>
    <w:rsid w:val="006F46AB"/>
    <w:rsid w:val="00700A23"/>
    <w:rsid w:val="00701144"/>
    <w:rsid w:val="00714A46"/>
    <w:rsid w:val="0072340A"/>
    <w:rsid w:val="0072422A"/>
    <w:rsid w:val="00747F52"/>
    <w:rsid w:val="0075255A"/>
    <w:rsid w:val="007B25CB"/>
    <w:rsid w:val="007B5F85"/>
    <w:rsid w:val="007C1C2E"/>
    <w:rsid w:val="007F398F"/>
    <w:rsid w:val="008067D9"/>
    <w:rsid w:val="008518E1"/>
    <w:rsid w:val="0085362A"/>
    <w:rsid w:val="00877CB9"/>
    <w:rsid w:val="00892556"/>
    <w:rsid w:val="00892F0B"/>
    <w:rsid w:val="008A7234"/>
    <w:rsid w:val="008B4612"/>
    <w:rsid w:val="0091495C"/>
    <w:rsid w:val="009205E5"/>
    <w:rsid w:val="0092430C"/>
    <w:rsid w:val="00927D6E"/>
    <w:rsid w:val="00972704"/>
    <w:rsid w:val="00975AD7"/>
    <w:rsid w:val="009762FA"/>
    <w:rsid w:val="00982E5A"/>
    <w:rsid w:val="009949FD"/>
    <w:rsid w:val="00997E44"/>
    <w:rsid w:val="009A562A"/>
    <w:rsid w:val="009A5644"/>
    <w:rsid w:val="009B36D9"/>
    <w:rsid w:val="009F06BC"/>
    <w:rsid w:val="00A22206"/>
    <w:rsid w:val="00A27DA6"/>
    <w:rsid w:val="00A43AF6"/>
    <w:rsid w:val="00A44229"/>
    <w:rsid w:val="00A56932"/>
    <w:rsid w:val="00A56E08"/>
    <w:rsid w:val="00A63DC7"/>
    <w:rsid w:val="00A9122B"/>
    <w:rsid w:val="00AB147E"/>
    <w:rsid w:val="00AB6835"/>
    <w:rsid w:val="00AF2B6A"/>
    <w:rsid w:val="00B14813"/>
    <w:rsid w:val="00B17434"/>
    <w:rsid w:val="00B82EEA"/>
    <w:rsid w:val="00BA1D51"/>
    <w:rsid w:val="00BC04F8"/>
    <w:rsid w:val="00BC0F60"/>
    <w:rsid w:val="00BD22C6"/>
    <w:rsid w:val="00C410B6"/>
    <w:rsid w:val="00C665B5"/>
    <w:rsid w:val="00CA6BF6"/>
    <w:rsid w:val="00CE0D01"/>
    <w:rsid w:val="00D16382"/>
    <w:rsid w:val="00D351BF"/>
    <w:rsid w:val="00D514D7"/>
    <w:rsid w:val="00D7146B"/>
    <w:rsid w:val="00D77A0B"/>
    <w:rsid w:val="00D81E6F"/>
    <w:rsid w:val="00D95C56"/>
    <w:rsid w:val="00DC19F3"/>
    <w:rsid w:val="00DD1453"/>
    <w:rsid w:val="00E103FF"/>
    <w:rsid w:val="00E51980"/>
    <w:rsid w:val="00EE5410"/>
    <w:rsid w:val="00EF2ACD"/>
    <w:rsid w:val="00EF34C1"/>
    <w:rsid w:val="00F3289A"/>
    <w:rsid w:val="00F379D9"/>
    <w:rsid w:val="00F42CB4"/>
    <w:rsid w:val="00FB58BB"/>
    <w:rsid w:val="00FF60FE"/>
    <w:rsid w:val="00FF7BAE"/>
    <w:rsid w:val="01BF1A44"/>
    <w:rsid w:val="033A6E26"/>
    <w:rsid w:val="03AC53E4"/>
    <w:rsid w:val="0529106D"/>
    <w:rsid w:val="08824398"/>
    <w:rsid w:val="0AB07BAD"/>
    <w:rsid w:val="12201FEA"/>
    <w:rsid w:val="12802562"/>
    <w:rsid w:val="14A14FAE"/>
    <w:rsid w:val="17494011"/>
    <w:rsid w:val="1E8E3439"/>
    <w:rsid w:val="264A1B6C"/>
    <w:rsid w:val="32E77919"/>
    <w:rsid w:val="33747701"/>
    <w:rsid w:val="3C121CAA"/>
    <w:rsid w:val="3DE365F2"/>
    <w:rsid w:val="3F5B51FB"/>
    <w:rsid w:val="4138231B"/>
    <w:rsid w:val="41562AF9"/>
    <w:rsid w:val="4AC9728F"/>
    <w:rsid w:val="4FED028E"/>
    <w:rsid w:val="5B4B4065"/>
    <w:rsid w:val="69CD0B4F"/>
    <w:rsid w:val="6F8D16E8"/>
    <w:rsid w:val="72D67445"/>
    <w:rsid w:val="79136E65"/>
    <w:rsid w:val="79F63A75"/>
    <w:rsid w:val="7E98181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autoRedefine/>
    <w:semiHidden/>
    <w:qFormat/>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Body Text"/>
    <w:basedOn w:val="1"/>
    <w:autoRedefine/>
    <w:qFormat/>
    <w:uiPriority w:val="0"/>
    <w:pPr>
      <w:spacing w:line="600" w:lineRule="exact"/>
      <w:jc w:val="center"/>
    </w:pPr>
    <w:rPr>
      <w:b/>
      <w:color w:val="000000"/>
      <w:sz w:val="52"/>
    </w:rPr>
  </w:style>
  <w:style w:type="paragraph" w:styleId="3">
    <w:name w:val="Body Text Indent"/>
    <w:basedOn w:val="1"/>
    <w:qFormat/>
    <w:uiPriority w:val="0"/>
    <w:pPr>
      <w:spacing w:after="120"/>
      <w:ind w:left="420" w:leftChars="200"/>
    </w:pPr>
  </w:style>
  <w:style w:type="paragraph" w:styleId="4">
    <w:name w:val="Plain Text"/>
    <w:basedOn w:val="1"/>
    <w:link w:val="13"/>
    <w:autoRedefine/>
    <w:qFormat/>
    <w:uiPriority w:val="0"/>
    <w:pPr>
      <w:spacing w:line="360" w:lineRule="auto"/>
      <w:ind w:firstLine="480" w:firstLineChars="200"/>
    </w:pPr>
    <w:rPr>
      <w:rFonts w:ascii="仿宋_GB2312"/>
      <w:sz w:val="24"/>
    </w:rPr>
  </w:style>
  <w:style w:type="paragraph" w:styleId="5">
    <w:name w:val="Balloon Text"/>
    <w:basedOn w:val="1"/>
    <w:semiHidden/>
    <w:uiPriority w:val="0"/>
    <w:rPr>
      <w:sz w:val="18"/>
      <w:szCs w:val="18"/>
    </w:rPr>
  </w:style>
  <w:style w:type="paragraph" w:styleId="6">
    <w:name w:val="footer"/>
    <w:basedOn w:val="1"/>
    <w:uiPriority w:val="0"/>
    <w:pPr>
      <w:tabs>
        <w:tab w:val="center" w:pos="4153"/>
        <w:tab w:val="right" w:pos="8306"/>
      </w:tabs>
      <w:snapToGrid w:val="0"/>
      <w:jc w:val="left"/>
    </w:pPr>
    <w:rPr>
      <w:sz w:val="18"/>
      <w:szCs w:val="18"/>
    </w:rPr>
  </w:style>
  <w:style w:type="paragraph" w:styleId="7">
    <w:name w:val="header"/>
    <w:basedOn w:val="1"/>
    <w:link w:val="14"/>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link w:val="15"/>
    <w:uiPriority w:val="0"/>
    <w:pPr>
      <w:spacing w:after="120"/>
      <w:ind w:left="420" w:leftChars="200"/>
    </w:pPr>
    <w:rPr>
      <w:sz w:val="16"/>
      <w:szCs w:val="16"/>
    </w:rPr>
  </w:style>
  <w:style w:type="table" w:styleId="10">
    <w:name w:val="Table Grid"/>
    <w:basedOn w:val="9"/>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basedOn w:val="11"/>
    <w:uiPriority w:val="0"/>
  </w:style>
  <w:style w:type="character" w:customStyle="1" w:styleId="13">
    <w:name w:val="纯文本 Char"/>
    <w:basedOn w:val="11"/>
    <w:link w:val="4"/>
    <w:uiPriority w:val="0"/>
    <w:rPr>
      <w:rFonts w:ascii="仿宋_GB2312"/>
      <w:kern w:val="2"/>
      <w:sz w:val="24"/>
      <w:szCs w:val="24"/>
    </w:rPr>
  </w:style>
  <w:style w:type="character" w:customStyle="1" w:styleId="14">
    <w:name w:val="页眉 Char"/>
    <w:basedOn w:val="11"/>
    <w:link w:val="7"/>
    <w:autoRedefine/>
    <w:qFormat/>
    <w:uiPriority w:val="0"/>
    <w:rPr>
      <w:kern w:val="2"/>
      <w:sz w:val="18"/>
      <w:szCs w:val="18"/>
    </w:rPr>
  </w:style>
  <w:style w:type="character" w:customStyle="1" w:styleId="15">
    <w:name w:val="正文文本缩进 3 Char"/>
    <w:basedOn w:val="11"/>
    <w:link w:val="8"/>
    <w:uiPriority w:val="0"/>
    <w:rPr>
      <w:kern w:val="2"/>
      <w:sz w:val="16"/>
      <w:szCs w:val="16"/>
    </w:rPr>
  </w:style>
  <w:style w:type="paragraph" w:customStyle="1" w:styleId="16">
    <w:name w:val="pp"/>
    <w:basedOn w:val="1"/>
    <w:uiPriority w:val="0"/>
    <w:pPr>
      <w:widowControl/>
      <w:spacing w:before="100" w:beforeAutospacing="1" w:after="100" w:afterAutospacing="1" w:line="320" w:lineRule="atLeast"/>
      <w:ind w:firstLine="480"/>
      <w:jc w:val="left"/>
    </w:pPr>
    <w:rPr>
      <w:rFonts w:ascii="宋体" w:hAnsi="宋体"/>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microsoft.com/office/2011/relationships/people" Target="peop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CCS</Company>
  <Pages>20</Pages>
  <Words>5783</Words>
  <Characters>5937</Characters>
  <Lines>49</Lines>
  <Paragraphs>13</Paragraphs>
  <TotalTime>3</TotalTime>
  <ScaleCrop>false</ScaleCrop>
  <LinksUpToDate>false</LinksUpToDate>
  <CharactersWithSpaces>6580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2015-03-30T02:26:00Z</dcterms:created>
  <dc:creator>Liujie</dc:creator>
  <cp:lastModifiedBy>王主任</cp:lastModifiedBy>
  <cp:lastPrinted>2015-04-09T06:45:00Z</cp:lastPrinted>
  <dcterms:modified xsi:type="dcterms:W3CDTF">2024-03-02T19:13:10Z</dcterms:modified>
  <dc:title>中国硅酸盐学会建筑材料科学技术奖</dc:title>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952CCCEA00954B6B8856942C129F024C</vt:lpwstr>
  </property>
</Properties>
</file>