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4" w:lineRule="exact"/>
        <w:rPr>
          <w:rFonts w:hint="eastAsia" w:ascii="黑体" w:eastAsia="黑体"/>
          <w:sz w:val="28"/>
          <w:szCs w:val="28"/>
        </w:rPr>
      </w:pPr>
      <w:r>
        <w:rPr>
          <w:rFonts w:hint="eastAsia" w:ascii="黑体" w:eastAsia="黑体"/>
          <w:sz w:val="28"/>
          <w:szCs w:val="28"/>
        </w:rPr>
        <w:t>附件2</w:t>
      </w:r>
    </w:p>
    <w:p>
      <w:pPr>
        <w:spacing w:line="384" w:lineRule="exact"/>
        <w:rPr>
          <w:rFonts w:hint="eastAsia" w:eastAsia="黑体"/>
          <w:b/>
          <w:sz w:val="36"/>
        </w:rPr>
      </w:pPr>
    </w:p>
    <w:p>
      <w:pPr>
        <w:spacing w:line="384" w:lineRule="exact"/>
        <w:jc w:val="center"/>
        <w:rPr>
          <w:rFonts w:hint="eastAsia" w:ascii="华文中宋" w:hAnsi="华文中宋" w:eastAsia="华文中宋"/>
          <w:b/>
          <w:spacing w:val="-4"/>
          <w:sz w:val="36"/>
        </w:rPr>
      </w:pPr>
      <w:r>
        <w:rPr>
          <w:rFonts w:hint="eastAsia" w:ascii="华文中宋" w:hAnsi="华文中宋" w:eastAsia="华文中宋"/>
          <w:b/>
          <w:spacing w:val="-4"/>
          <w:sz w:val="36"/>
          <w:lang w:val="en-US" w:eastAsia="zh-CN"/>
        </w:rPr>
        <w:t>广东省建筑材料行业协会</w:t>
      </w:r>
      <w:r>
        <w:rPr>
          <w:rFonts w:hint="eastAsia" w:ascii="华文中宋" w:hAnsi="华文中宋" w:eastAsia="华文中宋"/>
          <w:b/>
          <w:spacing w:val="-4"/>
          <w:sz w:val="36"/>
        </w:rPr>
        <w:t>科学技术奖</w:t>
      </w:r>
    </w:p>
    <w:p>
      <w:pPr>
        <w:spacing w:line="384" w:lineRule="exact"/>
        <w:jc w:val="center"/>
        <w:rPr>
          <w:rFonts w:hint="eastAsia" w:ascii="华文中宋" w:hAnsi="华文中宋" w:eastAsia="华文中宋"/>
          <w:b/>
          <w:sz w:val="36"/>
        </w:rPr>
      </w:pPr>
      <w:r>
        <w:rPr>
          <w:rFonts w:hint="eastAsia" w:ascii="华文中宋" w:hAnsi="华文中宋" w:eastAsia="华文中宋"/>
          <w:b/>
          <w:sz w:val="36"/>
        </w:rPr>
        <w:t>技术发明奖</w:t>
      </w:r>
      <w:r>
        <w:rPr>
          <w:rFonts w:hint="eastAsia" w:ascii="华文中宋" w:hAnsi="华文中宋" w:eastAsia="华文中宋"/>
          <w:b/>
          <w:sz w:val="36"/>
          <w:lang w:val="en-US" w:eastAsia="zh-CN"/>
        </w:rPr>
        <w:t>申报</w:t>
      </w:r>
      <w:r>
        <w:rPr>
          <w:rFonts w:hint="eastAsia" w:ascii="华文中宋" w:hAnsi="华文中宋" w:eastAsia="华文中宋"/>
          <w:b/>
          <w:sz w:val="36"/>
        </w:rPr>
        <w:t>书</w:t>
      </w:r>
    </w:p>
    <w:p>
      <w:pPr>
        <w:spacing w:line="384" w:lineRule="exact"/>
        <w:jc w:val="center"/>
        <w:rPr>
          <w:rFonts w:hint="eastAsia" w:ascii="宋体" w:hAnsi="宋体"/>
          <w:sz w:val="28"/>
        </w:rPr>
      </w:pPr>
      <w:r>
        <w:rPr>
          <w:rFonts w:hint="eastAsia"/>
          <w:sz w:val="28"/>
        </w:rPr>
        <w:t>（</w:t>
      </w:r>
      <w:r>
        <w:rPr>
          <w:rFonts w:hint="eastAsia" w:ascii="宋体" w:hAnsi="宋体"/>
          <w:sz w:val="28"/>
        </w:rPr>
        <w:t xml:space="preserve"> 202</w:t>
      </w:r>
      <w:r>
        <w:rPr>
          <w:rFonts w:hint="eastAsia" w:ascii="宋体" w:hAnsi="宋体"/>
          <w:sz w:val="28"/>
          <w:lang w:val="en-US" w:eastAsia="zh-CN"/>
        </w:rPr>
        <w:t>4</w:t>
      </w:r>
      <w:bookmarkStart w:id="0" w:name="_GoBack"/>
      <w:bookmarkEnd w:id="0"/>
      <w:r>
        <w:rPr>
          <w:rFonts w:hint="eastAsia" w:ascii="宋体" w:hAnsi="宋体"/>
          <w:sz w:val="28"/>
        </w:rPr>
        <w:t>年度 ）</w:t>
      </w:r>
    </w:p>
    <w:p>
      <w:pPr>
        <w:spacing w:after="240" w:line="384" w:lineRule="exact"/>
        <w:jc w:val="center"/>
        <w:rPr>
          <w:rFonts w:hint="eastAsia" w:eastAsia="黑体"/>
          <w:b/>
          <w:sz w:val="32"/>
        </w:rPr>
      </w:pPr>
    </w:p>
    <w:p>
      <w:pPr>
        <w:spacing w:after="240" w:line="384" w:lineRule="exact"/>
        <w:jc w:val="center"/>
        <w:rPr>
          <w:rFonts w:hint="eastAsia" w:eastAsia="黑体"/>
          <w:b/>
          <w:sz w:val="32"/>
        </w:rPr>
      </w:pPr>
      <w:r>
        <w:rPr>
          <w:rFonts w:hint="eastAsia" w:eastAsia="黑体"/>
          <w:b/>
          <w:sz w:val="32"/>
        </w:rPr>
        <w:t>一、项目基本情况</w:t>
      </w:r>
    </w:p>
    <w:p>
      <w:pPr>
        <w:spacing w:after="240" w:line="384" w:lineRule="exact"/>
        <w:ind w:firstLine="281" w:firstLineChars="100"/>
        <w:rPr>
          <w:rFonts w:hint="eastAsia" w:eastAsia="黑体"/>
          <w:b/>
          <w:sz w:val="32"/>
        </w:rPr>
      </w:pPr>
      <w:r>
        <w:rPr>
          <w:rFonts w:hint="eastAsia" w:ascii="宋体" w:hAnsi="宋体"/>
          <w:b/>
          <w:sz w:val="28"/>
        </w:rPr>
        <w:t xml:space="preserve">   专业评审组：                   </w:t>
      </w:r>
      <w:r>
        <w:rPr>
          <w:rFonts w:hint="eastAsia" w:ascii="宋体" w:hAnsi="宋体"/>
          <w:b/>
          <w:sz w:val="28"/>
          <w:lang w:val="en-US" w:eastAsia="zh-CN"/>
        </w:rPr>
        <w:t xml:space="preserve">    </w:t>
      </w:r>
      <w:r>
        <w:rPr>
          <w:rFonts w:hint="eastAsia" w:ascii="宋体" w:hAnsi="宋体"/>
          <w:b/>
          <w:sz w:val="28"/>
        </w:rPr>
        <w:t xml:space="preserve">  编号：</w:t>
      </w:r>
    </w:p>
    <w:tbl>
      <w:tblPr>
        <w:tblStyle w:val="9"/>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75"/>
        <w:gridCol w:w="540"/>
        <w:gridCol w:w="3270"/>
        <w:gridCol w:w="210"/>
        <w:gridCol w:w="420"/>
        <w:gridCol w:w="525"/>
        <w:gridCol w:w="1057"/>
        <w:gridCol w:w="98"/>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0" w:hRule="atLeast"/>
          <w:jc w:val="center"/>
        </w:trPr>
        <w:tc>
          <w:tcPr>
            <w:tcW w:w="1260" w:type="dxa"/>
            <w:gridSpan w:val="2"/>
            <w:vMerge w:val="restart"/>
            <w:noWrap w:val="0"/>
            <w:vAlign w:val="center"/>
          </w:tcPr>
          <w:p>
            <w:pPr>
              <w:jc w:val="center"/>
              <w:rPr>
                <w:rFonts w:hint="eastAsia"/>
                <w:sz w:val="24"/>
              </w:rPr>
            </w:pPr>
            <w:r>
              <w:rPr>
                <w:rFonts w:hint="eastAsia"/>
                <w:sz w:val="24"/>
              </w:rPr>
              <w:t>项目名称</w:t>
            </w:r>
          </w:p>
        </w:tc>
        <w:tc>
          <w:tcPr>
            <w:tcW w:w="540" w:type="dxa"/>
            <w:noWrap w:val="0"/>
            <w:vAlign w:val="center"/>
          </w:tcPr>
          <w:p>
            <w:pPr>
              <w:jc w:val="center"/>
              <w:rPr>
                <w:rFonts w:hint="eastAsia"/>
                <w:sz w:val="24"/>
              </w:rPr>
            </w:pPr>
            <w:r>
              <w:rPr>
                <w:rFonts w:hint="eastAsia"/>
                <w:sz w:val="24"/>
              </w:rPr>
              <w:t>中文</w:t>
            </w:r>
          </w:p>
        </w:tc>
        <w:tc>
          <w:tcPr>
            <w:tcW w:w="7380" w:type="dxa"/>
            <w:gridSpan w:val="7"/>
            <w:noWrap w:val="0"/>
            <w:vAlign w:val="center"/>
          </w:tcPr>
          <w:p>
            <w:pPr>
              <w:jc w:val="center"/>
              <w:rPr>
                <w:rFonts w:hint="eastAsia"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jc w:val="center"/>
        </w:trPr>
        <w:tc>
          <w:tcPr>
            <w:tcW w:w="1260" w:type="dxa"/>
            <w:gridSpan w:val="2"/>
            <w:vMerge w:val="continue"/>
            <w:noWrap w:val="0"/>
            <w:vAlign w:val="center"/>
          </w:tcPr>
          <w:p>
            <w:pPr>
              <w:jc w:val="center"/>
              <w:rPr>
                <w:rFonts w:hint="eastAsia"/>
                <w:sz w:val="24"/>
              </w:rPr>
            </w:pPr>
          </w:p>
        </w:tc>
        <w:tc>
          <w:tcPr>
            <w:tcW w:w="540" w:type="dxa"/>
            <w:noWrap w:val="0"/>
            <w:vAlign w:val="center"/>
          </w:tcPr>
          <w:p>
            <w:pPr>
              <w:jc w:val="center"/>
              <w:rPr>
                <w:rFonts w:hint="eastAsia"/>
                <w:sz w:val="24"/>
              </w:rPr>
            </w:pPr>
            <w:r>
              <w:rPr>
                <w:rFonts w:hint="eastAsia"/>
                <w:sz w:val="24"/>
              </w:rPr>
              <w:t>英文</w:t>
            </w:r>
          </w:p>
        </w:tc>
        <w:tc>
          <w:tcPr>
            <w:tcW w:w="7380" w:type="dxa"/>
            <w:gridSpan w:val="7"/>
            <w:noWrap w:val="0"/>
            <w:vAlign w:val="center"/>
          </w:tcPr>
          <w:p>
            <w:pPr>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800" w:type="dxa"/>
            <w:gridSpan w:val="3"/>
            <w:noWrap w:val="0"/>
            <w:vAlign w:val="center"/>
          </w:tcPr>
          <w:p>
            <w:pPr>
              <w:jc w:val="center"/>
              <w:rPr>
                <w:rFonts w:hint="eastAsia"/>
                <w:sz w:val="24"/>
              </w:rPr>
            </w:pPr>
            <w:r>
              <w:rPr>
                <w:rFonts w:hint="eastAsia"/>
                <w:sz w:val="24"/>
              </w:rPr>
              <w:t>主要完成人</w:t>
            </w:r>
          </w:p>
        </w:tc>
        <w:tc>
          <w:tcPr>
            <w:tcW w:w="7380" w:type="dxa"/>
            <w:gridSpan w:val="7"/>
            <w:noWrap w:val="0"/>
            <w:vAlign w:val="center"/>
          </w:tcPr>
          <w:p>
            <w:pPr>
              <w:rPr>
                <w:rFonts w:hint="eastAsia"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1800" w:type="dxa"/>
            <w:gridSpan w:val="3"/>
            <w:noWrap w:val="0"/>
            <w:vAlign w:val="center"/>
          </w:tcPr>
          <w:p>
            <w:pPr>
              <w:jc w:val="center"/>
              <w:rPr>
                <w:rFonts w:hint="eastAsia"/>
                <w:sz w:val="24"/>
              </w:rPr>
            </w:pPr>
            <w:r>
              <w:rPr>
                <w:rFonts w:hint="eastAsia"/>
                <w:sz w:val="24"/>
              </w:rPr>
              <w:t>主要完成单位</w:t>
            </w:r>
          </w:p>
        </w:tc>
        <w:tc>
          <w:tcPr>
            <w:tcW w:w="7380" w:type="dxa"/>
            <w:gridSpan w:val="7"/>
            <w:noWrap w:val="0"/>
            <w:vAlign w:val="center"/>
          </w:tcPr>
          <w:p>
            <w:pPr>
              <w:jc w:val="center"/>
              <w:rPr>
                <w:rFonts w:hint="eastAsia"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6" w:hRule="atLeast"/>
          <w:jc w:val="center"/>
        </w:trPr>
        <w:tc>
          <w:tcPr>
            <w:tcW w:w="1800" w:type="dxa"/>
            <w:gridSpan w:val="3"/>
            <w:noWrap w:val="0"/>
            <w:vAlign w:val="center"/>
          </w:tcPr>
          <w:p>
            <w:pPr>
              <w:jc w:val="center"/>
              <w:rPr>
                <w:rFonts w:hint="eastAsia"/>
                <w:sz w:val="24"/>
              </w:rPr>
            </w:pPr>
            <w:r>
              <w:rPr>
                <w:rFonts w:hint="eastAsia"/>
                <w:sz w:val="24"/>
                <w:lang w:val="en-US" w:eastAsia="zh-CN"/>
              </w:rPr>
              <w:t>推荐</w:t>
            </w:r>
            <w:r>
              <w:rPr>
                <w:rFonts w:hint="eastAsia"/>
                <w:sz w:val="24"/>
              </w:rPr>
              <w:t>单位</w:t>
            </w:r>
          </w:p>
          <w:p>
            <w:pPr>
              <w:jc w:val="center"/>
              <w:rPr>
                <w:rFonts w:hint="eastAsia"/>
                <w:sz w:val="24"/>
              </w:rPr>
            </w:pPr>
            <w:r>
              <w:rPr>
                <w:rFonts w:hint="eastAsia"/>
                <w:sz w:val="24"/>
              </w:rPr>
              <w:t>（盖章）</w:t>
            </w:r>
          </w:p>
        </w:tc>
        <w:tc>
          <w:tcPr>
            <w:tcW w:w="3900" w:type="dxa"/>
            <w:gridSpan w:val="3"/>
            <w:noWrap w:val="0"/>
            <w:vAlign w:val="center"/>
          </w:tcPr>
          <w:p>
            <w:pPr>
              <w:jc w:val="center"/>
              <w:rPr>
                <w:rFonts w:hint="eastAsia"/>
                <w:sz w:val="24"/>
              </w:rPr>
            </w:pPr>
          </w:p>
        </w:tc>
        <w:tc>
          <w:tcPr>
            <w:tcW w:w="1680" w:type="dxa"/>
            <w:gridSpan w:val="3"/>
            <w:noWrap w:val="0"/>
            <w:vAlign w:val="center"/>
          </w:tcPr>
          <w:p>
            <w:pPr>
              <w:jc w:val="center"/>
              <w:rPr>
                <w:rFonts w:hint="eastAsia"/>
                <w:sz w:val="24"/>
              </w:rPr>
            </w:pPr>
            <w:r>
              <w:rPr>
                <w:rFonts w:hint="eastAsia"/>
                <w:sz w:val="24"/>
              </w:rPr>
              <w:t>成果应用的国民经济行业</w:t>
            </w:r>
          </w:p>
        </w:tc>
        <w:tc>
          <w:tcPr>
            <w:tcW w:w="1800" w:type="dxa"/>
            <w:noWrap w:val="0"/>
            <w:vAlign w:val="center"/>
          </w:tcPr>
          <w:p>
            <w:pPr>
              <w:jc w:val="center"/>
              <w:rPr>
                <w:rFonts w:hint="eastAsia"/>
                <w:b/>
                <w:bCs/>
                <w:snapToGrid w:val="0"/>
                <w:spacing w:val="26"/>
                <w:kern w:val="0"/>
                <w:sz w:val="24"/>
              </w:rPr>
            </w:pPr>
            <w:r>
              <w:rPr>
                <w:rFonts w:hint="eastAsia"/>
                <w:b/>
                <w:bCs/>
                <w:snapToGrid w:val="0"/>
                <w:spacing w:val="26"/>
                <w:kern w:val="0"/>
                <w:sz w:val="24"/>
              </w:rPr>
              <w:t>ABCDEFGH</w:t>
            </w:r>
          </w:p>
          <w:p>
            <w:pPr>
              <w:jc w:val="center"/>
              <w:rPr>
                <w:rFonts w:hint="eastAsia"/>
                <w:b/>
                <w:bCs/>
                <w:sz w:val="24"/>
              </w:rPr>
            </w:pPr>
            <w:r>
              <w:rPr>
                <w:rFonts w:hint="eastAsia"/>
                <w:b/>
                <w:bCs/>
                <w:snapToGrid w:val="0"/>
                <w:spacing w:val="26"/>
                <w:kern w:val="0"/>
                <w:sz w:val="24"/>
              </w:rPr>
              <w:t>IJKLMNOP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800" w:type="dxa"/>
            <w:gridSpan w:val="3"/>
            <w:noWrap w:val="0"/>
            <w:vAlign w:val="center"/>
          </w:tcPr>
          <w:p>
            <w:pPr>
              <w:jc w:val="center"/>
              <w:rPr>
                <w:rFonts w:hint="eastAsia"/>
                <w:sz w:val="24"/>
              </w:rPr>
            </w:pPr>
            <w:r>
              <w:rPr>
                <w:rFonts w:hint="eastAsia"/>
                <w:sz w:val="24"/>
              </w:rPr>
              <w:t>主题词</w:t>
            </w:r>
          </w:p>
        </w:tc>
        <w:tc>
          <w:tcPr>
            <w:tcW w:w="7380" w:type="dxa"/>
            <w:gridSpan w:val="7"/>
            <w:noWrap w:val="0"/>
            <w:vAlign w:val="center"/>
          </w:tcPr>
          <w:p>
            <w:pPr>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5" w:type="dxa"/>
            <w:vMerge w:val="restart"/>
            <w:noWrap w:val="0"/>
            <w:vAlign w:val="center"/>
          </w:tcPr>
          <w:p>
            <w:pPr>
              <w:jc w:val="center"/>
              <w:rPr>
                <w:rFonts w:hint="eastAsia"/>
                <w:sz w:val="24"/>
              </w:rPr>
            </w:pPr>
            <w:r>
              <w:rPr>
                <w:rFonts w:hint="eastAsia"/>
                <w:sz w:val="24"/>
              </w:rPr>
              <w:t>学科分类名称</w:t>
            </w:r>
          </w:p>
        </w:tc>
        <w:tc>
          <w:tcPr>
            <w:tcW w:w="615" w:type="dxa"/>
            <w:gridSpan w:val="2"/>
            <w:noWrap w:val="0"/>
            <w:vAlign w:val="center"/>
          </w:tcPr>
          <w:p>
            <w:pPr>
              <w:jc w:val="center"/>
              <w:rPr>
                <w:rFonts w:hint="eastAsia"/>
                <w:sz w:val="24"/>
              </w:rPr>
            </w:pPr>
            <w:r>
              <w:rPr>
                <w:rFonts w:hint="eastAsia"/>
                <w:sz w:val="24"/>
              </w:rPr>
              <w:t>1</w:t>
            </w:r>
          </w:p>
        </w:tc>
        <w:tc>
          <w:tcPr>
            <w:tcW w:w="3480" w:type="dxa"/>
            <w:gridSpan w:val="2"/>
            <w:noWrap w:val="0"/>
            <w:vAlign w:val="center"/>
          </w:tcPr>
          <w:p>
            <w:pPr>
              <w:ind w:left="612" w:hanging="612"/>
              <w:rPr>
                <w:rFonts w:hint="eastAsia"/>
                <w:sz w:val="24"/>
              </w:rPr>
            </w:pPr>
          </w:p>
        </w:tc>
        <w:tc>
          <w:tcPr>
            <w:tcW w:w="945" w:type="dxa"/>
            <w:gridSpan w:val="2"/>
            <w:noWrap w:val="0"/>
            <w:vAlign w:val="center"/>
          </w:tcPr>
          <w:p>
            <w:pPr>
              <w:jc w:val="center"/>
              <w:rPr>
                <w:rFonts w:hint="eastAsia"/>
                <w:sz w:val="24"/>
              </w:rPr>
            </w:pPr>
            <w:r>
              <w:rPr>
                <w:rFonts w:hint="eastAsia"/>
                <w:sz w:val="24"/>
              </w:rPr>
              <w:t>代码</w:t>
            </w:r>
          </w:p>
        </w:tc>
        <w:tc>
          <w:tcPr>
            <w:tcW w:w="2955" w:type="dxa"/>
            <w:gridSpan w:val="3"/>
            <w:noWrap w:val="0"/>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5" w:type="dxa"/>
            <w:vMerge w:val="continue"/>
            <w:noWrap w:val="0"/>
            <w:vAlign w:val="center"/>
          </w:tcPr>
          <w:p>
            <w:pPr>
              <w:jc w:val="center"/>
              <w:rPr>
                <w:rFonts w:hint="eastAsia"/>
                <w:sz w:val="24"/>
              </w:rPr>
            </w:pPr>
          </w:p>
        </w:tc>
        <w:tc>
          <w:tcPr>
            <w:tcW w:w="615" w:type="dxa"/>
            <w:gridSpan w:val="2"/>
            <w:noWrap w:val="0"/>
            <w:vAlign w:val="center"/>
          </w:tcPr>
          <w:p>
            <w:pPr>
              <w:jc w:val="center"/>
              <w:rPr>
                <w:rFonts w:hint="eastAsia"/>
                <w:sz w:val="24"/>
              </w:rPr>
            </w:pPr>
            <w:r>
              <w:rPr>
                <w:rFonts w:hint="eastAsia"/>
                <w:sz w:val="24"/>
              </w:rPr>
              <w:t>2</w:t>
            </w:r>
          </w:p>
        </w:tc>
        <w:tc>
          <w:tcPr>
            <w:tcW w:w="3480" w:type="dxa"/>
            <w:gridSpan w:val="2"/>
            <w:noWrap w:val="0"/>
            <w:vAlign w:val="center"/>
          </w:tcPr>
          <w:p>
            <w:pPr>
              <w:rPr>
                <w:rFonts w:hint="eastAsia"/>
                <w:sz w:val="24"/>
              </w:rPr>
            </w:pPr>
          </w:p>
        </w:tc>
        <w:tc>
          <w:tcPr>
            <w:tcW w:w="945" w:type="dxa"/>
            <w:gridSpan w:val="2"/>
            <w:noWrap w:val="0"/>
            <w:vAlign w:val="center"/>
          </w:tcPr>
          <w:p>
            <w:pPr>
              <w:jc w:val="center"/>
              <w:rPr>
                <w:rFonts w:hint="eastAsia"/>
                <w:sz w:val="24"/>
              </w:rPr>
            </w:pPr>
            <w:r>
              <w:rPr>
                <w:rFonts w:hint="eastAsia"/>
                <w:sz w:val="24"/>
              </w:rPr>
              <w:t>代码</w:t>
            </w:r>
          </w:p>
        </w:tc>
        <w:tc>
          <w:tcPr>
            <w:tcW w:w="2955" w:type="dxa"/>
            <w:gridSpan w:val="3"/>
            <w:noWrap w:val="0"/>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5" w:type="dxa"/>
            <w:vMerge w:val="continue"/>
            <w:noWrap w:val="0"/>
            <w:vAlign w:val="center"/>
          </w:tcPr>
          <w:p>
            <w:pPr>
              <w:jc w:val="center"/>
              <w:rPr>
                <w:rFonts w:hint="eastAsia"/>
                <w:sz w:val="24"/>
              </w:rPr>
            </w:pPr>
          </w:p>
        </w:tc>
        <w:tc>
          <w:tcPr>
            <w:tcW w:w="615" w:type="dxa"/>
            <w:gridSpan w:val="2"/>
            <w:noWrap w:val="0"/>
            <w:vAlign w:val="center"/>
          </w:tcPr>
          <w:p>
            <w:pPr>
              <w:jc w:val="center"/>
              <w:rPr>
                <w:rFonts w:hint="eastAsia"/>
                <w:sz w:val="24"/>
              </w:rPr>
            </w:pPr>
            <w:r>
              <w:rPr>
                <w:rFonts w:hint="eastAsia"/>
                <w:sz w:val="24"/>
              </w:rPr>
              <w:t>3</w:t>
            </w:r>
          </w:p>
        </w:tc>
        <w:tc>
          <w:tcPr>
            <w:tcW w:w="3480" w:type="dxa"/>
            <w:gridSpan w:val="2"/>
            <w:noWrap w:val="0"/>
            <w:vAlign w:val="center"/>
          </w:tcPr>
          <w:p>
            <w:pPr>
              <w:rPr>
                <w:rFonts w:hint="eastAsia"/>
                <w:sz w:val="24"/>
              </w:rPr>
            </w:pPr>
          </w:p>
        </w:tc>
        <w:tc>
          <w:tcPr>
            <w:tcW w:w="945" w:type="dxa"/>
            <w:gridSpan w:val="2"/>
            <w:noWrap w:val="0"/>
            <w:vAlign w:val="center"/>
          </w:tcPr>
          <w:p>
            <w:pPr>
              <w:jc w:val="center"/>
              <w:rPr>
                <w:rFonts w:hint="eastAsia"/>
                <w:sz w:val="24"/>
              </w:rPr>
            </w:pPr>
            <w:r>
              <w:rPr>
                <w:rFonts w:hint="eastAsia"/>
                <w:sz w:val="24"/>
              </w:rPr>
              <w:t>代码</w:t>
            </w:r>
          </w:p>
        </w:tc>
        <w:tc>
          <w:tcPr>
            <w:tcW w:w="2955" w:type="dxa"/>
            <w:gridSpan w:val="3"/>
            <w:noWrap w:val="0"/>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1800" w:type="dxa"/>
            <w:gridSpan w:val="3"/>
            <w:vMerge w:val="restart"/>
            <w:noWrap w:val="0"/>
            <w:vAlign w:val="center"/>
          </w:tcPr>
          <w:p>
            <w:pPr>
              <w:jc w:val="center"/>
              <w:rPr>
                <w:rFonts w:hint="eastAsia"/>
                <w:sz w:val="24"/>
              </w:rPr>
            </w:pPr>
            <w:r>
              <w:rPr>
                <w:rFonts w:hint="eastAsia"/>
                <w:sz w:val="24"/>
              </w:rPr>
              <w:t>任务来源</w:t>
            </w:r>
          </w:p>
          <w:p>
            <w:pPr>
              <w:jc w:val="center"/>
              <w:rPr>
                <w:rFonts w:hint="eastAsia"/>
                <w:sz w:val="24"/>
              </w:rPr>
            </w:pPr>
          </w:p>
          <w:p>
            <w:pPr>
              <w:jc w:val="center"/>
              <w:rPr>
                <w:rFonts w:hint="eastAsia"/>
                <w:sz w:val="24"/>
              </w:rPr>
            </w:pPr>
            <w:r>
              <w:rPr>
                <w:rFonts w:hint="eastAsia"/>
                <w:sz w:val="24"/>
              </w:rPr>
              <w:t>（注明具体</w:t>
            </w:r>
          </w:p>
          <w:p>
            <w:pPr>
              <w:jc w:val="center"/>
              <w:rPr>
                <w:rFonts w:hint="eastAsia"/>
                <w:sz w:val="24"/>
              </w:rPr>
            </w:pPr>
            <w:r>
              <w:rPr>
                <w:rFonts w:hint="eastAsia"/>
                <w:sz w:val="24"/>
              </w:rPr>
              <w:t>计划、基金</w:t>
            </w:r>
          </w:p>
          <w:p>
            <w:pPr>
              <w:jc w:val="center"/>
              <w:rPr>
                <w:rFonts w:hint="eastAsia"/>
                <w:sz w:val="24"/>
              </w:rPr>
            </w:pPr>
            <w:r>
              <w:rPr>
                <w:rFonts w:hint="eastAsia"/>
                <w:sz w:val="24"/>
              </w:rPr>
              <w:t>名称和编号）</w:t>
            </w:r>
          </w:p>
        </w:tc>
        <w:tc>
          <w:tcPr>
            <w:tcW w:w="7380" w:type="dxa"/>
            <w:gridSpan w:val="7"/>
            <w:noWrap w:val="0"/>
            <w:vAlign w:val="center"/>
          </w:tcPr>
          <w:p>
            <w:pPr>
              <w:numPr>
                <w:ilvl w:val="0"/>
                <w:numId w:val="1"/>
              </w:numPr>
              <w:rPr>
                <w:rFonts w:hint="eastAsia"/>
              </w:rPr>
            </w:pPr>
            <w:r>
              <w:rPr>
                <w:rFonts w:hint="eastAsia"/>
              </w:rPr>
              <w:t>国家计划  B、部委计划  C、省、市、自治区计划  D、基金资助</w:t>
            </w:r>
          </w:p>
          <w:p>
            <w:pPr>
              <w:rPr>
                <w:rFonts w:hint="eastAsia" w:ascii="黑体" w:eastAsia="黑体"/>
              </w:rPr>
            </w:pPr>
            <w:r>
              <w:rPr>
                <w:rFonts w:hint="eastAsia"/>
              </w:rPr>
              <w:t>E、国际合作  F、其他单位委托  G、自选  H、非职务 I、其它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8" w:hRule="atLeast"/>
          <w:jc w:val="center"/>
        </w:trPr>
        <w:tc>
          <w:tcPr>
            <w:tcW w:w="1800" w:type="dxa"/>
            <w:gridSpan w:val="3"/>
            <w:vMerge w:val="continue"/>
            <w:noWrap w:val="0"/>
            <w:vAlign w:val="center"/>
          </w:tcPr>
          <w:p>
            <w:pPr>
              <w:jc w:val="center"/>
              <w:rPr>
                <w:rFonts w:hint="eastAsia"/>
                <w:sz w:val="24"/>
              </w:rPr>
            </w:pPr>
          </w:p>
        </w:tc>
        <w:tc>
          <w:tcPr>
            <w:tcW w:w="7380" w:type="dxa"/>
            <w:gridSpan w:val="7"/>
            <w:noWrap w:val="0"/>
            <w:vAlign w:val="center"/>
          </w:tcPr>
          <w:p>
            <w:pPr>
              <w:jc w:val="center"/>
              <w:rPr>
                <w:rFonts w:hint="eastAsia"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800" w:type="dxa"/>
            <w:gridSpan w:val="3"/>
            <w:noWrap w:val="0"/>
            <w:vAlign w:val="center"/>
          </w:tcPr>
          <w:p>
            <w:pPr>
              <w:jc w:val="left"/>
              <w:rPr>
                <w:rFonts w:hint="eastAsia"/>
                <w:sz w:val="24"/>
              </w:rPr>
            </w:pPr>
            <w:r>
              <w:rPr>
                <w:rFonts w:hint="eastAsia"/>
                <w:sz w:val="24"/>
              </w:rPr>
              <w:t>授权发明专利（项）</w:t>
            </w:r>
            <w:r>
              <w:rPr>
                <w:sz w:val="24"/>
              </w:rPr>
              <w:t xml:space="preserve"> </w:t>
            </w:r>
          </w:p>
        </w:tc>
        <w:tc>
          <w:tcPr>
            <w:tcW w:w="3270" w:type="dxa"/>
            <w:noWrap w:val="0"/>
            <w:vAlign w:val="center"/>
          </w:tcPr>
          <w:p>
            <w:pPr>
              <w:rPr>
                <w:rFonts w:hint="eastAsia"/>
                <w:sz w:val="24"/>
              </w:rPr>
            </w:pPr>
          </w:p>
        </w:tc>
        <w:tc>
          <w:tcPr>
            <w:tcW w:w="2212" w:type="dxa"/>
            <w:gridSpan w:val="4"/>
            <w:noWrap w:val="0"/>
            <w:vAlign w:val="center"/>
          </w:tcPr>
          <w:p>
            <w:pPr>
              <w:rPr>
                <w:rFonts w:hint="eastAsia"/>
                <w:sz w:val="24"/>
              </w:rPr>
            </w:pPr>
            <w:r>
              <w:rPr>
                <w:rFonts w:hint="eastAsia"/>
                <w:sz w:val="24"/>
              </w:rPr>
              <w:t>授权的其他知识产权（项）</w:t>
            </w:r>
          </w:p>
        </w:tc>
        <w:tc>
          <w:tcPr>
            <w:tcW w:w="1898" w:type="dxa"/>
            <w:gridSpan w:val="2"/>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800" w:type="dxa"/>
            <w:gridSpan w:val="3"/>
            <w:noWrap w:val="0"/>
            <w:vAlign w:val="center"/>
          </w:tcPr>
          <w:p>
            <w:pPr>
              <w:jc w:val="center"/>
              <w:rPr>
                <w:rFonts w:hint="eastAsia"/>
                <w:sz w:val="24"/>
              </w:rPr>
            </w:pPr>
            <w:r>
              <w:rPr>
                <w:rFonts w:hint="eastAsia"/>
                <w:sz w:val="24"/>
              </w:rPr>
              <w:t>项目起止时间</w:t>
            </w:r>
          </w:p>
        </w:tc>
        <w:tc>
          <w:tcPr>
            <w:tcW w:w="3270" w:type="dxa"/>
            <w:noWrap w:val="0"/>
            <w:vAlign w:val="center"/>
          </w:tcPr>
          <w:p>
            <w:pPr>
              <w:rPr>
                <w:rFonts w:hint="eastAsia" w:ascii="黑体" w:eastAsia="黑体"/>
                <w:sz w:val="24"/>
              </w:rPr>
            </w:pPr>
            <w:r>
              <w:rPr>
                <w:rFonts w:hint="eastAsia"/>
                <w:sz w:val="24"/>
              </w:rPr>
              <w:t>起始：      年    月    日</w:t>
            </w:r>
          </w:p>
        </w:tc>
        <w:tc>
          <w:tcPr>
            <w:tcW w:w="4110" w:type="dxa"/>
            <w:gridSpan w:val="6"/>
            <w:noWrap w:val="0"/>
            <w:vAlign w:val="center"/>
          </w:tcPr>
          <w:p>
            <w:pPr>
              <w:rPr>
                <w:rFonts w:hint="eastAsia"/>
                <w:sz w:val="24"/>
              </w:rPr>
            </w:pPr>
            <w:r>
              <w:rPr>
                <w:rFonts w:hint="eastAsia"/>
                <w:sz w:val="24"/>
              </w:rPr>
              <w:t>完成：        年      月      日</w:t>
            </w:r>
          </w:p>
        </w:tc>
      </w:tr>
    </w:tbl>
    <w:p>
      <w:pPr>
        <w:pStyle w:val="4"/>
        <w:ind w:firstLine="0" w:firstLineChars="0"/>
        <w:jc w:val="center"/>
        <w:outlineLvl w:val="1"/>
        <w:rPr>
          <w:rFonts w:hint="eastAsia" w:eastAsia="黑体"/>
          <w:sz w:val="28"/>
        </w:rPr>
      </w:pPr>
      <w:r>
        <w:rPr>
          <w:rFonts w:eastAsia="黑体"/>
          <w:b/>
          <w:sz w:val="32"/>
        </w:rPr>
        <w:br w:type="column"/>
      </w:r>
      <w:r>
        <w:rPr>
          <w:rFonts w:hint="eastAsia" w:ascii="Times New Roman" w:eastAsia="黑体"/>
          <w:b/>
          <w:sz w:val="32"/>
        </w:rPr>
        <w:t>二、项 目 简 介</w:t>
      </w:r>
    </w:p>
    <w:tbl>
      <w:tblPr>
        <w:tblStyle w:val="9"/>
        <w:tblW w:w="918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18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447" w:hRule="atLeast"/>
          <w:jc w:val="center"/>
        </w:trPr>
        <w:tc>
          <w:tcPr>
            <w:tcW w:w="9185" w:type="dxa"/>
            <w:tcBorders>
              <w:top w:val="single" w:color="auto" w:sz="4" w:space="0"/>
              <w:left w:val="single" w:color="auto" w:sz="4" w:space="0"/>
              <w:bottom w:val="single" w:color="auto" w:sz="4" w:space="0"/>
              <w:right w:val="single" w:color="auto" w:sz="4" w:space="0"/>
            </w:tcBorders>
            <w:noWrap w:val="0"/>
            <w:vAlign w:val="top"/>
          </w:tcPr>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ascii="Times New Roman"/>
              </w:rPr>
            </w:pPr>
          </w:p>
          <w:p>
            <w:pPr>
              <w:pStyle w:val="4"/>
              <w:spacing w:line="390" w:lineRule="exact"/>
              <w:ind w:firstLine="0" w:firstLineChars="0"/>
              <w:jc w:val="right"/>
              <w:rPr>
                <w:rFonts w:hint="eastAsia"/>
              </w:rPr>
            </w:pPr>
            <w:r>
              <w:rPr>
                <w:rFonts w:ascii="宋体" w:hAnsi="宋体"/>
              </w:rPr>
              <w:t>(</w:t>
            </w:r>
            <w:r>
              <w:rPr>
                <w:rFonts w:hint="eastAsia" w:ascii="宋体" w:hAnsi="宋体"/>
              </w:rPr>
              <w:t>限1页</w:t>
            </w:r>
            <w:r>
              <w:rPr>
                <w:rFonts w:ascii="宋体" w:hAnsi="宋体"/>
              </w:rPr>
              <w:t>)</w:t>
            </w:r>
          </w:p>
        </w:tc>
      </w:tr>
    </w:tbl>
    <w:p>
      <w:pPr>
        <w:pStyle w:val="4"/>
        <w:ind w:firstLine="0" w:firstLineChars="0"/>
        <w:jc w:val="center"/>
        <w:outlineLvl w:val="1"/>
        <w:rPr>
          <w:rFonts w:hint="eastAsia" w:ascii="Times New Roman" w:eastAsia="黑体"/>
          <w:b/>
          <w:sz w:val="32"/>
        </w:rPr>
      </w:pPr>
      <w:r>
        <w:rPr>
          <w:rFonts w:hint="eastAsia" w:ascii="Times New Roman" w:eastAsia="黑体"/>
          <w:b/>
          <w:sz w:val="32"/>
        </w:rPr>
        <w:t>三、主要技术发明</w:t>
      </w:r>
    </w:p>
    <w:tbl>
      <w:tblPr>
        <w:tblStyle w:val="9"/>
        <w:tblW w:w="918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18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401" w:hRule="exact"/>
          <w:jc w:val="center"/>
        </w:trPr>
        <w:tc>
          <w:tcPr>
            <w:tcW w:w="9185" w:type="dxa"/>
            <w:tcBorders>
              <w:top w:val="single" w:color="auto" w:sz="4" w:space="0"/>
              <w:left w:val="single" w:color="auto" w:sz="4" w:space="0"/>
              <w:bottom w:val="single" w:color="auto" w:sz="4" w:space="0"/>
              <w:right w:val="single" w:color="auto" w:sz="4" w:space="0"/>
            </w:tcBorders>
            <w:noWrap w:val="0"/>
            <w:vAlign w:val="top"/>
          </w:tcPr>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ind w:firstLine="360"/>
              <w:rPr>
                <w:rFonts w:hint="eastAsia"/>
                <w:sz w:val="18"/>
              </w:rPr>
            </w:pPr>
          </w:p>
          <w:p>
            <w:pPr>
              <w:pStyle w:val="4"/>
              <w:spacing w:line="390" w:lineRule="exact"/>
              <w:jc w:val="right"/>
              <w:rPr>
                <w:rFonts w:ascii="宋体" w:hAnsi="宋体"/>
              </w:rPr>
            </w:pPr>
          </w:p>
          <w:p>
            <w:pPr>
              <w:pStyle w:val="4"/>
              <w:spacing w:line="390" w:lineRule="exact"/>
              <w:jc w:val="right"/>
              <w:rPr>
                <w:rFonts w:ascii="宋体" w:hAnsi="宋体"/>
              </w:rPr>
            </w:pPr>
          </w:p>
          <w:p>
            <w:pPr>
              <w:pStyle w:val="4"/>
              <w:spacing w:line="390" w:lineRule="exact"/>
              <w:jc w:val="right"/>
              <w:rPr>
                <w:rFonts w:hint="eastAsia" w:ascii="宋体" w:hAnsi="宋体"/>
              </w:rPr>
            </w:pPr>
            <w:r>
              <w:rPr>
                <w:rFonts w:ascii="宋体" w:hAnsi="宋体"/>
              </w:rPr>
              <w:t>(</w:t>
            </w:r>
            <w:r>
              <w:rPr>
                <w:rFonts w:hint="eastAsia" w:ascii="宋体" w:hAnsi="宋体"/>
              </w:rPr>
              <w:t>限800个汉字</w:t>
            </w:r>
            <w:r>
              <w:rPr>
                <w:rFonts w:ascii="宋体" w:hAnsi="宋体"/>
              </w:rPr>
              <w:t>)</w:t>
            </w:r>
          </w:p>
          <w:p>
            <w:pPr>
              <w:pStyle w:val="4"/>
              <w:spacing w:line="390" w:lineRule="exact"/>
              <w:jc w:val="right"/>
              <w:rPr>
                <w:rFonts w:hint="eastAsia"/>
              </w:rPr>
            </w:pPr>
          </w:p>
        </w:tc>
      </w:tr>
    </w:tbl>
    <w:p>
      <w:pPr>
        <w:pStyle w:val="4"/>
        <w:ind w:firstLine="0" w:firstLineChars="0"/>
        <w:jc w:val="center"/>
        <w:outlineLvl w:val="1"/>
        <w:rPr>
          <w:rFonts w:hint="eastAsia" w:ascii="Times New Roman" w:eastAsia="黑体"/>
          <w:b/>
          <w:sz w:val="32"/>
        </w:rPr>
      </w:pPr>
      <w:r>
        <w:rPr>
          <w:rFonts w:hint="eastAsia" w:ascii="Times New Roman" w:eastAsia="黑体"/>
          <w:b/>
          <w:sz w:val="32"/>
        </w:rPr>
        <w:t>四、项目详细内容</w:t>
      </w:r>
    </w:p>
    <w:tbl>
      <w:tblPr>
        <w:tblStyle w:val="9"/>
        <w:tblW w:w="918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18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649" w:hRule="exact"/>
          <w:jc w:val="center"/>
        </w:trPr>
        <w:tc>
          <w:tcPr>
            <w:tcW w:w="9185" w:type="dxa"/>
            <w:tcBorders>
              <w:top w:val="single" w:color="auto" w:sz="4" w:space="0"/>
              <w:left w:val="single" w:color="auto" w:sz="4" w:space="0"/>
              <w:bottom w:val="single" w:color="auto" w:sz="4" w:space="0"/>
              <w:right w:val="single" w:color="auto" w:sz="4" w:space="0"/>
            </w:tcBorders>
            <w:noWrap w:val="0"/>
            <w:vAlign w:val="top"/>
          </w:tcPr>
          <w:p>
            <w:pPr>
              <w:pStyle w:val="4"/>
              <w:adjustRightInd w:val="0"/>
              <w:snapToGrid w:val="0"/>
              <w:ind w:firstLine="0" w:firstLineChars="0"/>
              <w:rPr>
                <w:rFonts w:hint="eastAsia" w:ascii="Times New Roman" w:hAnsi="Times New Roman" w:eastAsia="宋体" w:cs="Times New Roman"/>
              </w:rPr>
            </w:pPr>
            <w:r>
              <w:rPr>
                <w:rFonts w:hint="eastAsia" w:ascii="Times New Roman" w:hAnsi="Times New Roman" w:eastAsia="宋体" w:cs="Times New Roman"/>
              </w:rPr>
              <w:t>1.立项背景</w:t>
            </w: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jc w:val="right"/>
              <w:rPr>
                <w:rFonts w:ascii="宋体" w:hAnsi="宋体"/>
              </w:rPr>
            </w:pPr>
          </w:p>
          <w:p>
            <w:pPr>
              <w:pStyle w:val="4"/>
              <w:spacing w:line="390" w:lineRule="exact"/>
              <w:ind w:firstLine="0" w:firstLineChars="0"/>
              <w:jc w:val="right"/>
              <w:rPr>
                <w:rFonts w:ascii="宋体" w:hAnsi="宋体"/>
              </w:rPr>
            </w:pPr>
          </w:p>
          <w:p>
            <w:pPr>
              <w:pStyle w:val="4"/>
              <w:spacing w:line="390" w:lineRule="exact"/>
              <w:ind w:firstLine="0" w:firstLineChars="0"/>
              <w:jc w:val="right"/>
              <w:rPr>
                <w:rFonts w:ascii="宋体" w:hAnsi="宋体"/>
              </w:rPr>
            </w:pPr>
          </w:p>
          <w:p>
            <w:pPr>
              <w:pStyle w:val="4"/>
              <w:spacing w:line="390" w:lineRule="exact"/>
              <w:ind w:firstLine="0" w:firstLineChars="0"/>
              <w:jc w:val="right"/>
              <w:rPr>
                <w:rFonts w:hint="eastAsia"/>
              </w:rPr>
            </w:pPr>
            <w:r>
              <w:rPr>
                <w:rFonts w:ascii="宋体" w:hAnsi="宋体"/>
              </w:rPr>
              <w:t>(</w:t>
            </w:r>
            <w:r>
              <w:rPr>
                <w:rFonts w:hint="eastAsia" w:ascii="宋体" w:hAnsi="宋体"/>
              </w:rPr>
              <w:t>限800个汉字</w:t>
            </w:r>
            <w:r>
              <w:rPr>
                <w:rFonts w:ascii="宋体" w:hAnsi="宋体"/>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243" w:hRule="exact"/>
          <w:jc w:val="center"/>
        </w:trPr>
        <w:tc>
          <w:tcPr>
            <w:tcW w:w="9185" w:type="dxa"/>
            <w:tcBorders>
              <w:top w:val="single" w:color="auto" w:sz="4" w:space="0"/>
              <w:left w:val="single" w:color="auto" w:sz="4" w:space="0"/>
              <w:bottom w:val="single" w:color="auto" w:sz="4" w:space="0"/>
              <w:right w:val="single" w:color="auto" w:sz="4" w:space="0"/>
            </w:tcBorders>
            <w:noWrap w:val="0"/>
            <w:vAlign w:val="top"/>
          </w:tcPr>
          <w:p>
            <w:pPr>
              <w:pStyle w:val="4"/>
              <w:adjustRightInd w:val="0"/>
              <w:snapToGrid w:val="0"/>
              <w:ind w:firstLine="0" w:firstLineChars="0"/>
              <w:rPr>
                <w:rFonts w:hint="eastAsia" w:ascii="Times New Roman" w:hAnsi="Times New Roman" w:eastAsia="宋体" w:cs="Times New Roman"/>
              </w:rPr>
            </w:pPr>
            <w:r>
              <w:rPr>
                <w:rFonts w:hint="eastAsia" w:ascii="Times New Roman" w:hAnsi="Times New Roman" w:eastAsia="宋体" w:cs="Times New Roman"/>
              </w:rPr>
              <w:t>2.详细科学技术内容</w:t>
            </w:r>
          </w:p>
          <w:p>
            <w:pPr>
              <w:pStyle w:val="4"/>
              <w:adjustRightInd w:val="0"/>
              <w:snapToGrid w:val="0"/>
              <w:ind w:firstLine="0" w:firstLineChars="0"/>
              <w:rPr>
                <w:rFonts w:hint="eastAsia" w:ascii="Times New Roman" w:hAnsi="Times New Roman" w:eastAsia="宋体" w:cs="Times New Roman"/>
              </w:rPr>
            </w:pPr>
            <w:r>
              <w:rPr>
                <w:rFonts w:hint="eastAsia" w:ascii="Times New Roman" w:hAnsi="Times New Roman" w:eastAsia="宋体" w:cs="Times New Roman"/>
              </w:rPr>
              <w:t>（1）科学技术内容</w:t>
            </w:r>
          </w:p>
          <w:p>
            <w:pPr>
              <w:pStyle w:val="4"/>
              <w:adjustRightInd w:val="0"/>
              <w:snapToGrid w:val="0"/>
              <w:ind w:firstLine="0" w:firstLineChars="0"/>
              <w:rPr>
                <w:rFonts w:hint="eastAsia" w:ascii="Times New Roman" w:hAnsi="Times New Roman" w:eastAsia="宋体" w:cs="Times New Roman"/>
              </w:rPr>
            </w:pPr>
            <w:r>
              <w:rPr>
                <w:rFonts w:hint="eastAsia" w:ascii="Times New Roman" w:hAnsi="Times New Roman" w:eastAsia="宋体" w:cs="Times New Roman"/>
              </w:rPr>
              <w:t>（2）与当前国内外同类技术主要参数、效益、市场竞争力的比较</w:t>
            </w:r>
          </w:p>
          <w:p>
            <w:pPr>
              <w:pStyle w:val="4"/>
              <w:adjustRightInd w:val="0"/>
              <w:snapToGrid w:val="0"/>
              <w:ind w:firstLine="0" w:firstLineChars="0"/>
              <w:rPr>
                <w:rFonts w:hint="eastAsia" w:ascii="Times New Roman" w:hAnsi="Times New Roman" w:eastAsia="宋体" w:cs="Times New Roman"/>
              </w:rPr>
            </w:pPr>
          </w:p>
          <w:p>
            <w:pPr>
              <w:pStyle w:val="4"/>
              <w:adjustRightInd w:val="0"/>
              <w:snapToGrid w:val="0"/>
              <w:ind w:firstLine="0" w:firstLineChars="0"/>
              <w:rPr>
                <w:rFonts w:hint="eastAsia" w:ascii="Times New Roman" w:hAnsi="Times New Roman" w:eastAsia="宋体" w:cs="Times New Roman"/>
              </w:rPr>
            </w:pPr>
          </w:p>
          <w:p>
            <w:pPr>
              <w:pStyle w:val="4"/>
              <w:adjustRightInd w:val="0"/>
              <w:snapToGrid w:val="0"/>
              <w:ind w:firstLine="0" w:firstLineChars="0"/>
              <w:rPr>
                <w:rFonts w:hint="eastAsia" w:ascii="Times New Roman" w:hAnsi="Times New Roman" w:eastAsia="宋体" w:cs="Times New Roman"/>
              </w:rPr>
            </w:pPr>
          </w:p>
          <w:p>
            <w:pPr>
              <w:pStyle w:val="4"/>
              <w:adjustRightInd w:val="0"/>
              <w:snapToGrid w:val="0"/>
              <w:ind w:firstLine="0" w:firstLineChars="0"/>
              <w:rPr>
                <w:rFonts w:hint="eastAsia" w:ascii="Times New Roman" w:hAnsi="Times New Roman" w:eastAsia="宋体" w:cs="Times New Roman"/>
              </w:rPr>
            </w:pPr>
            <w:r>
              <w:rPr>
                <w:rFonts w:hint="eastAsia" w:ascii="Times New Roman" w:hAnsi="Times New Roman" w:eastAsia="宋体" w:cs="Times New Roman"/>
              </w:rPr>
              <w:t>3. 技术局限性（限1页）</w:t>
            </w: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p>
          <w:p>
            <w:pPr>
              <w:pStyle w:val="4"/>
              <w:spacing w:line="390" w:lineRule="exact"/>
              <w:ind w:firstLine="0" w:firstLineChars="0"/>
              <w:rPr>
                <w:rFonts w:hint="eastAsia" w:ascii="Times New Roman"/>
                <w:sz w:val="21"/>
              </w:rPr>
            </w:pPr>
            <w:r>
              <w:rPr>
                <w:rFonts w:hint="eastAsia"/>
              </w:rPr>
              <w:t xml:space="preserve">                                          </w:t>
            </w:r>
            <w:r>
              <w:t>(</w:t>
            </w:r>
            <w:r>
              <w:rPr>
                <w:rFonts w:hint="eastAsia"/>
              </w:rPr>
              <w:t>纸面不敷，可另增页，不超过14页</w:t>
            </w:r>
            <w:r>
              <w:t>)</w:t>
            </w:r>
          </w:p>
        </w:tc>
      </w:tr>
    </w:tbl>
    <w:p>
      <w:pPr>
        <w:autoSpaceDE w:val="0"/>
        <w:autoSpaceDN w:val="0"/>
        <w:adjustRightInd w:val="0"/>
        <w:jc w:val="center"/>
        <w:rPr>
          <w:rFonts w:ascii="黑体" w:eastAsia="黑体" w:cs="黑体"/>
          <w:b/>
          <w:kern w:val="0"/>
          <w:sz w:val="32"/>
          <w:szCs w:val="32"/>
        </w:rPr>
      </w:pPr>
      <w:r>
        <w:rPr>
          <w:rFonts w:hint="eastAsia" w:ascii="黑体" w:eastAsia="黑体" w:cs="黑体"/>
          <w:b/>
          <w:kern w:val="0"/>
          <w:sz w:val="32"/>
          <w:szCs w:val="32"/>
        </w:rPr>
        <w:t>五、客观评价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5" w:hRule="atLeast"/>
        </w:trPr>
        <w:tc>
          <w:tcPr>
            <w:tcW w:w="9286" w:type="dxa"/>
            <w:noWrap w:val="0"/>
            <w:vAlign w:val="top"/>
          </w:tcPr>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right"/>
              <w:rPr>
                <w:rFonts w:hint="eastAsia" w:ascii="宋体" w:cs="宋体"/>
                <w:kern w:val="0"/>
                <w:sz w:val="24"/>
              </w:rPr>
            </w:pPr>
            <w:r>
              <w:rPr>
                <w:rFonts w:hint="eastAsia" w:ascii="宋体" w:cs="宋体"/>
                <w:kern w:val="0"/>
                <w:sz w:val="24"/>
              </w:rPr>
              <w:t>（限</w:t>
            </w:r>
            <w:r>
              <w:rPr>
                <w:rFonts w:eastAsia="黑体"/>
                <w:kern w:val="0"/>
                <w:sz w:val="24"/>
              </w:rPr>
              <w:t>2</w:t>
            </w:r>
            <w:r>
              <w:rPr>
                <w:rFonts w:hint="eastAsia" w:ascii="宋体" w:cs="宋体"/>
                <w:kern w:val="0"/>
                <w:sz w:val="24"/>
              </w:rPr>
              <w:t>页）</w:t>
            </w:r>
          </w:p>
          <w:p>
            <w:pPr>
              <w:autoSpaceDE w:val="0"/>
              <w:autoSpaceDN w:val="0"/>
              <w:adjustRightInd w:val="0"/>
              <w:jc w:val="left"/>
              <w:rPr>
                <w:rFonts w:hint="eastAsia" w:ascii="宋体" w:cs="宋体"/>
                <w:kern w:val="0"/>
                <w:sz w:val="24"/>
              </w:rPr>
            </w:pPr>
          </w:p>
        </w:tc>
      </w:tr>
    </w:tbl>
    <w:p>
      <w:pPr>
        <w:autoSpaceDE w:val="0"/>
        <w:autoSpaceDN w:val="0"/>
        <w:adjustRightInd w:val="0"/>
        <w:jc w:val="center"/>
        <w:rPr>
          <w:rFonts w:ascii="黑体" w:eastAsia="黑体" w:cs="黑体"/>
          <w:b/>
          <w:kern w:val="0"/>
          <w:sz w:val="32"/>
          <w:szCs w:val="32"/>
        </w:rPr>
      </w:pPr>
      <w:r>
        <w:rPr>
          <w:rFonts w:hint="eastAsia" w:ascii="黑体" w:eastAsia="黑体" w:cs="黑体"/>
          <w:b/>
          <w:kern w:val="0"/>
          <w:sz w:val="32"/>
          <w:szCs w:val="32"/>
        </w:rPr>
        <w:t>六、推广应用情况、经济效益和社会效益</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580" w:hRule="atLeast"/>
        </w:trPr>
        <w:tc>
          <w:tcPr>
            <w:tcW w:w="9286" w:type="dxa"/>
            <w:noWrap w:val="0"/>
            <w:vAlign w:val="top"/>
          </w:tcPr>
          <w:p>
            <w:pPr>
              <w:autoSpaceDE w:val="0"/>
              <w:autoSpaceDN w:val="0"/>
              <w:adjustRightInd w:val="0"/>
              <w:jc w:val="left"/>
              <w:rPr>
                <w:rFonts w:hint="eastAsia" w:ascii="宋体" w:cs="宋体"/>
                <w:kern w:val="0"/>
                <w:sz w:val="24"/>
              </w:rPr>
            </w:pPr>
            <w:r>
              <w:rPr>
                <w:rFonts w:hint="eastAsia" w:ascii="宋体" w:cs="宋体"/>
                <w:kern w:val="0"/>
                <w:sz w:val="24"/>
              </w:rPr>
              <w:t>1、推广应用情况</w:t>
            </w: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right"/>
              <w:rPr>
                <w:rFonts w:hint="eastAsia" w:ascii="宋体" w:cs="宋体"/>
                <w:kern w:val="0"/>
                <w:sz w:val="24"/>
              </w:rPr>
            </w:pPr>
          </w:p>
          <w:p>
            <w:pPr>
              <w:autoSpaceDE w:val="0"/>
              <w:autoSpaceDN w:val="0"/>
              <w:adjustRightInd w:val="0"/>
              <w:jc w:val="right"/>
              <w:rPr>
                <w:rFonts w:hint="eastAsia" w:ascii="宋体" w:cs="宋体"/>
                <w:kern w:val="0"/>
                <w:sz w:val="24"/>
              </w:rPr>
            </w:pPr>
            <w:r>
              <w:rPr>
                <w:rFonts w:hint="eastAsia" w:ascii="宋体" w:cs="宋体"/>
                <w:kern w:val="0"/>
                <w:sz w:val="24"/>
              </w:rPr>
              <w:t>（限</w:t>
            </w:r>
            <w:r>
              <w:rPr>
                <w:rFonts w:hint="eastAsia" w:eastAsia="黑体"/>
                <w:kern w:val="0"/>
                <w:sz w:val="24"/>
              </w:rPr>
              <w:t>2</w:t>
            </w:r>
            <w:r>
              <w:rPr>
                <w:rFonts w:hint="eastAsia" w:ascii="宋体" w:cs="宋体"/>
                <w:kern w:val="0"/>
                <w:sz w:val="24"/>
              </w:rPr>
              <w:t>页）</w:t>
            </w:r>
          </w:p>
        </w:tc>
      </w:tr>
    </w:tbl>
    <w:p/>
    <w:tbl>
      <w:tblPr>
        <w:tblStyle w:val="9"/>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36"/>
        <w:gridCol w:w="1836"/>
        <w:gridCol w:w="1837"/>
        <w:gridCol w:w="1838"/>
        <w:gridCol w:w="18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185" w:type="dxa"/>
            <w:gridSpan w:val="5"/>
            <w:tcBorders>
              <w:top w:val="single" w:color="auto" w:sz="4" w:space="0"/>
              <w:left w:val="single" w:color="auto" w:sz="4" w:space="0"/>
              <w:right w:val="single" w:color="auto" w:sz="4" w:space="0"/>
            </w:tcBorders>
            <w:noWrap w:val="0"/>
            <w:vAlign w:val="center"/>
          </w:tcPr>
          <w:p>
            <w:pPr>
              <w:pStyle w:val="4"/>
              <w:keepNext w:val="0"/>
              <w:keepLines w:val="0"/>
              <w:pageBreakBefore w:val="0"/>
              <w:widowControl w:val="0"/>
              <w:kinsoku/>
              <w:wordWrap/>
              <w:overflowPunct/>
              <w:topLinePunct w:val="0"/>
              <w:autoSpaceDE/>
              <w:autoSpaceDN/>
              <w:bidi w:val="0"/>
              <w:adjustRightInd/>
              <w:snapToGrid/>
              <w:spacing w:line="250" w:lineRule="exact"/>
              <w:ind w:firstLine="0" w:firstLineChars="0"/>
              <w:jc w:val="both"/>
              <w:textAlignment w:val="auto"/>
              <w:rPr>
                <w:rFonts w:hint="eastAsia" w:ascii="Times New Roman"/>
                <w:sz w:val="21"/>
              </w:rPr>
            </w:pPr>
            <w:r>
              <w:rPr>
                <w:rFonts w:hint="eastAsia" w:ascii="Times New Roman"/>
                <w:sz w:val="21"/>
              </w:rPr>
              <w:t>2.近三年经济效益                                                    单位：万元人民币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836" w:type="dxa"/>
            <w:tcBorders>
              <w:left w:val="single" w:color="auto" w:sz="4" w:space="0"/>
            </w:tcBorders>
            <w:noWrap w:val="0"/>
            <w:vAlign w:val="center"/>
          </w:tcPr>
          <w:p>
            <w:pPr>
              <w:pStyle w:val="4"/>
              <w:spacing w:line="390" w:lineRule="exact"/>
              <w:ind w:firstLine="0" w:firstLineChars="0"/>
              <w:jc w:val="center"/>
              <w:rPr>
                <w:rFonts w:hint="eastAsia"/>
                <w:sz w:val="21"/>
              </w:rPr>
            </w:pPr>
            <w:r>
              <w:rPr>
                <w:rFonts w:hint="eastAsia"/>
                <w:sz w:val="21"/>
              </w:rPr>
              <w:t>年     份</w:t>
            </w:r>
          </w:p>
        </w:tc>
        <w:tc>
          <w:tcPr>
            <w:tcW w:w="1836" w:type="dxa"/>
            <w:noWrap w:val="0"/>
            <w:vAlign w:val="center"/>
          </w:tcPr>
          <w:p>
            <w:pPr>
              <w:pStyle w:val="4"/>
              <w:spacing w:line="390" w:lineRule="exact"/>
              <w:ind w:firstLine="0" w:firstLineChars="0"/>
              <w:jc w:val="center"/>
              <w:rPr>
                <w:rFonts w:hint="eastAsia"/>
                <w:sz w:val="21"/>
              </w:rPr>
            </w:pPr>
            <w:r>
              <w:rPr>
                <w:rFonts w:hint="eastAsia"/>
                <w:sz w:val="21"/>
              </w:rPr>
              <w:t>新增销售收入</w:t>
            </w:r>
          </w:p>
        </w:tc>
        <w:tc>
          <w:tcPr>
            <w:tcW w:w="1837" w:type="dxa"/>
            <w:noWrap w:val="0"/>
            <w:vAlign w:val="center"/>
          </w:tcPr>
          <w:p>
            <w:pPr>
              <w:pStyle w:val="4"/>
              <w:spacing w:line="390" w:lineRule="exact"/>
              <w:ind w:firstLine="0" w:firstLineChars="0"/>
              <w:jc w:val="center"/>
              <w:rPr>
                <w:rFonts w:hint="eastAsia"/>
                <w:sz w:val="21"/>
              </w:rPr>
            </w:pPr>
            <w:r>
              <w:rPr>
                <w:rFonts w:hint="eastAsia"/>
                <w:sz w:val="21"/>
              </w:rPr>
              <w:t>新增利润</w:t>
            </w:r>
          </w:p>
        </w:tc>
        <w:tc>
          <w:tcPr>
            <w:tcW w:w="1838" w:type="dxa"/>
            <w:noWrap w:val="0"/>
            <w:vAlign w:val="center"/>
          </w:tcPr>
          <w:p>
            <w:pPr>
              <w:pStyle w:val="4"/>
              <w:spacing w:line="390" w:lineRule="exact"/>
              <w:ind w:firstLine="0" w:firstLineChars="0"/>
              <w:jc w:val="center"/>
              <w:rPr>
                <w:rFonts w:hint="eastAsia"/>
                <w:sz w:val="21"/>
              </w:rPr>
            </w:pPr>
            <w:r>
              <w:rPr>
                <w:rFonts w:hint="eastAsia"/>
                <w:sz w:val="21"/>
              </w:rPr>
              <w:t>新增税收</w:t>
            </w:r>
          </w:p>
        </w:tc>
        <w:tc>
          <w:tcPr>
            <w:tcW w:w="1838" w:type="dxa"/>
            <w:tcBorders>
              <w:right w:val="single" w:color="auto" w:sz="4" w:space="0"/>
            </w:tcBorders>
            <w:noWrap w:val="0"/>
            <w:vAlign w:val="center"/>
          </w:tcPr>
          <w:p>
            <w:pPr>
              <w:pStyle w:val="4"/>
              <w:spacing w:line="390" w:lineRule="exact"/>
              <w:ind w:firstLine="0" w:firstLineChars="0"/>
              <w:jc w:val="center"/>
              <w:rPr>
                <w:rFonts w:hint="eastAsia"/>
                <w:sz w:val="21"/>
              </w:rPr>
            </w:pPr>
            <w:r>
              <w:rPr>
                <w:rFonts w:hint="eastAsia"/>
                <w:sz w:val="21"/>
              </w:rPr>
              <w:t>节支总额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836" w:type="dxa"/>
            <w:tcBorders>
              <w:left w:val="single" w:color="auto" w:sz="4" w:space="0"/>
            </w:tcBorders>
            <w:noWrap w:val="0"/>
            <w:vAlign w:val="center"/>
          </w:tcPr>
          <w:p>
            <w:pPr>
              <w:pStyle w:val="4"/>
              <w:spacing w:line="390" w:lineRule="exact"/>
              <w:ind w:firstLine="420"/>
              <w:jc w:val="center"/>
              <w:rPr>
                <w:rFonts w:hint="eastAsia"/>
                <w:sz w:val="21"/>
              </w:rPr>
            </w:pPr>
          </w:p>
        </w:tc>
        <w:tc>
          <w:tcPr>
            <w:tcW w:w="1836" w:type="dxa"/>
            <w:noWrap w:val="0"/>
            <w:vAlign w:val="center"/>
          </w:tcPr>
          <w:p>
            <w:pPr>
              <w:pStyle w:val="4"/>
              <w:spacing w:line="390" w:lineRule="exact"/>
              <w:ind w:firstLine="420"/>
              <w:jc w:val="center"/>
              <w:rPr>
                <w:rFonts w:hint="eastAsia"/>
                <w:sz w:val="21"/>
              </w:rPr>
            </w:pPr>
          </w:p>
        </w:tc>
        <w:tc>
          <w:tcPr>
            <w:tcW w:w="1837" w:type="dxa"/>
            <w:noWrap w:val="0"/>
            <w:vAlign w:val="center"/>
          </w:tcPr>
          <w:p>
            <w:pPr>
              <w:pStyle w:val="4"/>
              <w:spacing w:line="390" w:lineRule="exact"/>
              <w:ind w:firstLine="420"/>
              <w:jc w:val="center"/>
              <w:rPr>
                <w:rFonts w:hint="eastAsia"/>
                <w:sz w:val="21"/>
              </w:rPr>
            </w:pPr>
          </w:p>
        </w:tc>
        <w:tc>
          <w:tcPr>
            <w:tcW w:w="1838" w:type="dxa"/>
            <w:noWrap w:val="0"/>
            <w:vAlign w:val="center"/>
          </w:tcPr>
          <w:p>
            <w:pPr>
              <w:pStyle w:val="4"/>
              <w:spacing w:line="390" w:lineRule="exact"/>
              <w:ind w:firstLine="420"/>
              <w:jc w:val="center"/>
              <w:rPr>
                <w:rFonts w:hint="eastAsia"/>
                <w:sz w:val="21"/>
              </w:rPr>
            </w:pPr>
          </w:p>
        </w:tc>
        <w:tc>
          <w:tcPr>
            <w:tcW w:w="1838" w:type="dxa"/>
            <w:tcBorders>
              <w:right w:val="single" w:color="auto" w:sz="4" w:space="0"/>
            </w:tcBorders>
            <w:noWrap w:val="0"/>
            <w:vAlign w:val="center"/>
          </w:tcPr>
          <w:p>
            <w:pPr>
              <w:pStyle w:val="4"/>
              <w:spacing w:line="390" w:lineRule="exact"/>
              <w:ind w:firstLine="420"/>
              <w:jc w:val="center"/>
              <w:rPr>
                <w:rFonts w:hint="eastAsia"/>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836" w:type="dxa"/>
            <w:tcBorders>
              <w:left w:val="single" w:color="auto" w:sz="4" w:space="0"/>
            </w:tcBorders>
            <w:noWrap w:val="0"/>
            <w:vAlign w:val="center"/>
          </w:tcPr>
          <w:p>
            <w:pPr>
              <w:pStyle w:val="4"/>
              <w:spacing w:line="390" w:lineRule="exact"/>
              <w:ind w:firstLine="420"/>
              <w:jc w:val="center"/>
              <w:rPr>
                <w:rFonts w:hint="eastAsia"/>
                <w:sz w:val="21"/>
              </w:rPr>
            </w:pPr>
          </w:p>
        </w:tc>
        <w:tc>
          <w:tcPr>
            <w:tcW w:w="1836" w:type="dxa"/>
            <w:noWrap w:val="0"/>
            <w:vAlign w:val="center"/>
          </w:tcPr>
          <w:p>
            <w:pPr>
              <w:pStyle w:val="4"/>
              <w:spacing w:line="390" w:lineRule="exact"/>
              <w:ind w:firstLine="420"/>
              <w:jc w:val="center"/>
              <w:rPr>
                <w:rFonts w:hint="eastAsia"/>
                <w:sz w:val="21"/>
              </w:rPr>
            </w:pPr>
          </w:p>
        </w:tc>
        <w:tc>
          <w:tcPr>
            <w:tcW w:w="1837" w:type="dxa"/>
            <w:noWrap w:val="0"/>
            <w:vAlign w:val="center"/>
          </w:tcPr>
          <w:p>
            <w:pPr>
              <w:pStyle w:val="4"/>
              <w:spacing w:line="390" w:lineRule="exact"/>
              <w:ind w:firstLine="420"/>
              <w:jc w:val="center"/>
              <w:rPr>
                <w:rFonts w:hint="eastAsia"/>
                <w:sz w:val="21"/>
              </w:rPr>
            </w:pPr>
          </w:p>
        </w:tc>
        <w:tc>
          <w:tcPr>
            <w:tcW w:w="1838" w:type="dxa"/>
            <w:noWrap w:val="0"/>
            <w:vAlign w:val="center"/>
          </w:tcPr>
          <w:p>
            <w:pPr>
              <w:pStyle w:val="4"/>
              <w:spacing w:line="390" w:lineRule="exact"/>
              <w:ind w:firstLine="420"/>
              <w:jc w:val="center"/>
              <w:rPr>
                <w:rFonts w:hint="eastAsia"/>
                <w:sz w:val="21"/>
              </w:rPr>
            </w:pPr>
          </w:p>
        </w:tc>
        <w:tc>
          <w:tcPr>
            <w:tcW w:w="1838" w:type="dxa"/>
            <w:tcBorders>
              <w:right w:val="single" w:color="auto" w:sz="4" w:space="0"/>
            </w:tcBorders>
            <w:noWrap w:val="0"/>
            <w:vAlign w:val="center"/>
          </w:tcPr>
          <w:p>
            <w:pPr>
              <w:pStyle w:val="4"/>
              <w:spacing w:line="390" w:lineRule="exact"/>
              <w:ind w:firstLine="420"/>
              <w:jc w:val="center"/>
              <w:rPr>
                <w:rFonts w:hint="eastAsia"/>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836" w:type="dxa"/>
            <w:tcBorders>
              <w:left w:val="single" w:color="auto" w:sz="4" w:space="0"/>
            </w:tcBorders>
            <w:noWrap w:val="0"/>
            <w:vAlign w:val="center"/>
          </w:tcPr>
          <w:p>
            <w:pPr>
              <w:pStyle w:val="4"/>
              <w:spacing w:line="390" w:lineRule="exact"/>
              <w:ind w:firstLine="420"/>
              <w:jc w:val="center"/>
              <w:rPr>
                <w:rFonts w:hint="eastAsia"/>
                <w:sz w:val="21"/>
              </w:rPr>
            </w:pPr>
          </w:p>
        </w:tc>
        <w:tc>
          <w:tcPr>
            <w:tcW w:w="1836" w:type="dxa"/>
            <w:noWrap w:val="0"/>
            <w:vAlign w:val="center"/>
          </w:tcPr>
          <w:p>
            <w:pPr>
              <w:pStyle w:val="4"/>
              <w:spacing w:line="390" w:lineRule="exact"/>
              <w:ind w:firstLine="420"/>
              <w:jc w:val="center"/>
              <w:rPr>
                <w:rFonts w:hint="eastAsia"/>
                <w:sz w:val="21"/>
              </w:rPr>
            </w:pPr>
          </w:p>
        </w:tc>
        <w:tc>
          <w:tcPr>
            <w:tcW w:w="1837" w:type="dxa"/>
            <w:noWrap w:val="0"/>
            <w:vAlign w:val="center"/>
          </w:tcPr>
          <w:p>
            <w:pPr>
              <w:pStyle w:val="4"/>
              <w:spacing w:line="390" w:lineRule="exact"/>
              <w:ind w:firstLine="420"/>
              <w:jc w:val="center"/>
              <w:rPr>
                <w:rFonts w:hint="eastAsia"/>
                <w:sz w:val="21"/>
              </w:rPr>
            </w:pPr>
          </w:p>
        </w:tc>
        <w:tc>
          <w:tcPr>
            <w:tcW w:w="1838" w:type="dxa"/>
            <w:noWrap w:val="0"/>
            <w:vAlign w:val="center"/>
          </w:tcPr>
          <w:p>
            <w:pPr>
              <w:pStyle w:val="4"/>
              <w:spacing w:line="390" w:lineRule="exact"/>
              <w:ind w:firstLine="420"/>
              <w:jc w:val="center"/>
              <w:rPr>
                <w:rFonts w:hint="eastAsia"/>
                <w:sz w:val="21"/>
              </w:rPr>
            </w:pPr>
          </w:p>
        </w:tc>
        <w:tc>
          <w:tcPr>
            <w:tcW w:w="1838" w:type="dxa"/>
            <w:tcBorders>
              <w:right w:val="single" w:color="auto" w:sz="4" w:space="0"/>
            </w:tcBorders>
            <w:noWrap w:val="0"/>
            <w:vAlign w:val="center"/>
          </w:tcPr>
          <w:p>
            <w:pPr>
              <w:pStyle w:val="4"/>
              <w:spacing w:line="390" w:lineRule="exact"/>
              <w:ind w:firstLine="420"/>
              <w:jc w:val="center"/>
              <w:rPr>
                <w:rFonts w:hint="eastAsia"/>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836" w:type="dxa"/>
            <w:tcBorders>
              <w:left w:val="single" w:color="auto" w:sz="4" w:space="0"/>
            </w:tcBorders>
            <w:noWrap w:val="0"/>
            <w:vAlign w:val="center"/>
          </w:tcPr>
          <w:p>
            <w:pPr>
              <w:pStyle w:val="4"/>
              <w:spacing w:line="390" w:lineRule="exact"/>
              <w:ind w:firstLine="0" w:firstLineChars="0"/>
              <w:jc w:val="center"/>
              <w:rPr>
                <w:rFonts w:hint="eastAsia"/>
                <w:sz w:val="21"/>
              </w:rPr>
            </w:pPr>
            <w:r>
              <w:rPr>
                <w:rFonts w:hint="eastAsia"/>
                <w:sz w:val="21"/>
              </w:rPr>
              <w:t>累    计</w:t>
            </w:r>
          </w:p>
        </w:tc>
        <w:tc>
          <w:tcPr>
            <w:tcW w:w="1836" w:type="dxa"/>
            <w:noWrap w:val="0"/>
            <w:vAlign w:val="center"/>
          </w:tcPr>
          <w:p>
            <w:pPr>
              <w:pStyle w:val="4"/>
              <w:spacing w:line="390" w:lineRule="exact"/>
              <w:ind w:firstLine="420"/>
              <w:jc w:val="center"/>
              <w:rPr>
                <w:rFonts w:hint="eastAsia"/>
                <w:sz w:val="21"/>
              </w:rPr>
            </w:pPr>
          </w:p>
        </w:tc>
        <w:tc>
          <w:tcPr>
            <w:tcW w:w="1837" w:type="dxa"/>
            <w:noWrap w:val="0"/>
            <w:vAlign w:val="center"/>
          </w:tcPr>
          <w:p>
            <w:pPr>
              <w:pStyle w:val="4"/>
              <w:spacing w:line="390" w:lineRule="exact"/>
              <w:ind w:firstLine="420"/>
              <w:jc w:val="center"/>
              <w:rPr>
                <w:rFonts w:hint="eastAsia"/>
                <w:sz w:val="21"/>
              </w:rPr>
            </w:pPr>
          </w:p>
        </w:tc>
        <w:tc>
          <w:tcPr>
            <w:tcW w:w="1838" w:type="dxa"/>
            <w:noWrap w:val="0"/>
            <w:vAlign w:val="center"/>
          </w:tcPr>
          <w:p>
            <w:pPr>
              <w:pStyle w:val="4"/>
              <w:spacing w:line="390" w:lineRule="exact"/>
              <w:ind w:firstLine="420"/>
              <w:jc w:val="center"/>
              <w:rPr>
                <w:rFonts w:hint="eastAsia"/>
                <w:sz w:val="21"/>
              </w:rPr>
            </w:pPr>
          </w:p>
        </w:tc>
        <w:tc>
          <w:tcPr>
            <w:tcW w:w="1838" w:type="dxa"/>
            <w:tcBorders>
              <w:right w:val="single" w:color="auto" w:sz="4" w:space="0"/>
            </w:tcBorders>
            <w:noWrap w:val="0"/>
            <w:vAlign w:val="center"/>
          </w:tcPr>
          <w:p>
            <w:pPr>
              <w:pStyle w:val="4"/>
              <w:spacing w:line="390" w:lineRule="exact"/>
              <w:ind w:firstLine="420"/>
              <w:jc w:val="center"/>
              <w:rPr>
                <w:rFonts w:hint="eastAsia"/>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310" w:hRule="exact"/>
          <w:jc w:val="center"/>
        </w:trPr>
        <w:tc>
          <w:tcPr>
            <w:tcW w:w="9185" w:type="dxa"/>
            <w:gridSpan w:val="5"/>
            <w:tcBorders>
              <w:left w:val="single" w:color="auto" w:sz="4" w:space="0"/>
              <w:right w:val="single" w:color="auto" w:sz="4" w:space="0"/>
            </w:tcBorders>
            <w:noWrap w:val="0"/>
            <w:vAlign w:val="top"/>
          </w:tcPr>
          <w:p>
            <w:pPr>
              <w:pStyle w:val="4"/>
              <w:spacing w:line="390" w:lineRule="exact"/>
              <w:ind w:firstLine="0" w:firstLineChars="0"/>
              <w:rPr>
                <w:rFonts w:hint="eastAsia"/>
                <w:sz w:val="21"/>
              </w:rPr>
            </w:pPr>
            <w:r>
              <w:rPr>
                <w:rFonts w:hint="eastAsia"/>
                <w:sz w:val="21"/>
              </w:rPr>
              <w:t>各栏目的计算依据：</w:t>
            </w: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r>
              <w:rPr>
                <w:rFonts w:hint="eastAsia"/>
                <w:sz w:val="21"/>
              </w:rPr>
              <w:t xml:space="preserve">                                                           单位公章</w:t>
            </w:r>
          </w:p>
          <w:p>
            <w:pPr>
              <w:pStyle w:val="4"/>
              <w:spacing w:line="390" w:lineRule="exact"/>
              <w:ind w:firstLine="0" w:firstLineChars="0"/>
              <w:rPr>
                <w:rFonts w:hint="eastAsia"/>
                <w:sz w:val="21"/>
              </w:rPr>
            </w:pPr>
            <w:r>
              <w:rPr>
                <w:rFonts w:hint="eastAsia"/>
                <w:sz w:val="21"/>
              </w:rPr>
              <w:t xml:space="preserve">                                                        年    月     日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42" w:hRule="exact"/>
          <w:jc w:val="center"/>
        </w:trPr>
        <w:tc>
          <w:tcPr>
            <w:tcW w:w="9185" w:type="dxa"/>
            <w:gridSpan w:val="5"/>
            <w:tcBorders>
              <w:left w:val="single" w:color="auto" w:sz="4" w:space="0"/>
              <w:right w:val="single" w:color="auto" w:sz="4" w:space="0"/>
            </w:tcBorders>
            <w:noWrap w:val="0"/>
            <w:vAlign w:val="top"/>
          </w:tcPr>
          <w:p>
            <w:pPr>
              <w:pStyle w:val="4"/>
              <w:spacing w:line="390" w:lineRule="exact"/>
              <w:ind w:firstLine="0" w:firstLineChars="0"/>
              <w:rPr>
                <w:rFonts w:hint="eastAsia" w:ascii="Times New Roman"/>
                <w:sz w:val="21"/>
              </w:rPr>
            </w:pPr>
            <w:r>
              <w:rPr>
                <w:rFonts w:hint="eastAsia" w:ascii="Times New Roman"/>
                <w:sz w:val="21"/>
              </w:rPr>
              <w:t>3.社会效益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61" w:hRule="exact"/>
          <w:jc w:val="center"/>
        </w:trPr>
        <w:tc>
          <w:tcPr>
            <w:tcW w:w="9185" w:type="dxa"/>
            <w:gridSpan w:val="5"/>
            <w:tcBorders>
              <w:left w:val="single" w:color="auto" w:sz="4" w:space="0"/>
              <w:bottom w:val="single" w:color="auto" w:sz="4" w:space="0"/>
              <w:right w:val="single" w:color="auto" w:sz="4" w:space="0"/>
            </w:tcBorders>
            <w:noWrap w:val="0"/>
            <w:vAlign w:val="top"/>
          </w:tcPr>
          <w:p>
            <w:pPr>
              <w:pStyle w:val="4"/>
              <w:spacing w:line="390" w:lineRule="exact"/>
              <w:ind w:firstLine="0" w:firstLineChars="0"/>
              <w:rPr>
                <w:rFonts w:hint="eastAsia" w:ascii="Times New Roman"/>
                <w:sz w:val="21"/>
              </w:rPr>
            </w:pPr>
            <w:r>
              <w:rPr>
                <w:rFonts w:hint="eastAsia" w:ascii="宋体" w:hAnsi="宋体"/>
                <w:b/>
                <w:sz w:val="21"/>
                <w:szCs w:val="21"/>
              </w:rPr>
              <w:t>注：新增销售额</w:t>
            </w:r>
            <w:r>
              <w:rPr>
                <w:rFonts w:hint="eastAsia" w:ascii="宋体" w:hAnsi="宋体"/>
                <w:sz w:val="21"/>
                <w:szCs w:val="21"/>
              </w:rPr>
              <w:t>指完成单位技术转让收入及应用单位应用本项目技术所生产的产品或服务销售额；</w:t>
            </w:r>
            <w:r>
              <w:rPr>
                <w:rFonts w:hint="eastAsia" w:ascii="宋体" w:hAnsi="宋体"/>
                <w:b/>
                <w:sz w:val="21"/>
                <w:szCs w:val="21"/>
              </w:rPr>
              <w:t>新增利润</w:t>
            </w:r>
            <w:r>
              <w:rPr>
                <w:rFonts w:hint="eastAsia" w:ascii="宋体" w:hAnsi="宋体"/>
                <w:sz w:val="21"/>
                <w:szCs w:val="21"/>
              </w:rPr>
              <w:t>指新增销售额扣除相关产品或服务的成本、费用和税金后的余额。</w:t>
            </w:r>
          </w:p>
        </w:tc>
      </w:tr>
    </w:tbl>
    <w:p>
      <w:pPr>
        <w:spacing w:after="240" w:line="544" w:lineRule="exact"/>
        <w:jc w:val="center"/>
        <w:rPr>
          <w:rFonts w:hint="eastAsia" w:eastAsia="黑体"/>
          <w:b/>
          <w:sz w:val="32"/>
        </w:rPr>
      </w:pPr>
      <w:r>
        <w:rPr>
          <w:rFonts w:eastAsia="黑体"/>
          <w:b/>
          <w:sz w:val="32"/>
        </w:rPr>
        <w:br w:type="column"/>
      </w:r>
      <w:r>
        <w:rPr>
          <w:rFonts w:hint="eastAsia" w:eastAsia="黑体"/>
          <w:b/>
          <w:sz w:val="32"/>
        </w:rPr>
        <w:t>七、发表论文、</w:t>
      </w:r>
      <w:r>
        <w:rPr>
          <w:rFonts w:hint="eastAsia" w:eastAsia="黑体"/>
          <w:b/>
          <w:color w:val="000000"/>
          <w:sz w:val="32"/>
        </w:rPr>
        <w:t>标准、</w:t>
      </w:r>
      <w:r>
        <w:rPr>
          <w:rFonts w:hint="eastAsia" w:eastAsia="黑体"/>
          <w:b/>
          <w:sz w:val="32"/>
        </w:rPr>
        <w:t>专著与引用情况</w:t>
      </w:r>
      <w:r>
        <w:rPr>
          <w:rFonts w:hint="eastAsia" w:ascii="黑体" w:eastAsia="黑体" w:cs="黑体"/>
          <w:b/>
          <w:kern w:val="0"/>
          <w:sz w:val="32"/>
          <w:szCs w:val="32"/>
        </w:rPr>
        <w:t>（不超过10篇）</w:t>
      </w:r>
    </w:p>
    <w:tbl>
      <w:tblPr>
        <w:tblStyle w:val="9"/>
        <w:tblW w:w="9982" w:type="dxa"/>
        <w:tblInd w:w="-1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1061"/>
        <w:gridCol w:w="2302"/>
        <w:gridCol w:w="1890"/>
        <w:gridCol w:w="2019"/>
        <w:gridCol w:w="2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序号</w:t>
            </w:r>
          </w:p>
        </w:tc>
        <w:tc>
          <w:tcPr>
            <w:tcW w:w="1061"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出版或发布年份</w:t>
            </w:r>
          </w:p>
        </w:tc>
        <w:tc>
          <w:tcPr>
            <w:tcW w:w="2302"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题目、书名或标准名</w:t>
            </w:r>
          </w:p>
        </w:tc>
        <w:tc>
          <w:tcPr>
            <w:tcW w:w="1890"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作者/编制人员</w:t>
            </w:r>
          </w:p>
        </w:tc>
        <w:tc>
          <w:tcPr>
            <w:tcW w:w="2019"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出版单位</w:t>
            </w:r>
          </w:p>
        </w:tc>
        <w:tc>
          <w:tcPr>
            <w:tcW w:w="2019"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论文他引用情况、专著页数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1</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2</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3</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4</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5</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6</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7</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eastAsia" w:ascii="宋体" w:hAnsi="Times New Roman" w:eastAsia="宋体" w:cs="宋体"/>
                <w:kern w:val="0"/>
                <w:szCs w:val="21"/>
                <w:lang w:val="en-US" w:eastAsia="zh-CN"/>
              </w:rPr>
            </w:pPr>
            <w:r>
              <w:rPr>
                <w:rFonts w:hint="eastAsia" w:ascii="宋体" w:hAnsi="Times New Roman" w:eastAsia="宋体" w:cs="宋体"/>
                <w:kern w:val="0"/>
                <w:szCs w:val="21"/>
                <w:lang w:val="en-US" w:eastAsia="zh-CN"/>
              </w:rPr>
              <w:t>8</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default" w:ascii="宋体" w:hAnsi="Times New Roman" w:eastAsia="宋体" w:cs="宋体"/>
                <w:kern w:val="0"/>
                <w:szCs w:val="21"/>
                <w:lang w:val="en-US" w:eastAsia="zh-CN"/>
              </w:rPr>
            </w:pPr>
            <w:r>
              <w:rPr>
                <w:rFonts w:hint="eastAsia" w:ascii="宋体" w:hAnsi="Times New Roman" w:eastAsia="宋体" w:cs="宋体"/>
                <w:kern w:val="0"/>
                <w:szCs w:val="21"/>
                <w:lang w:val="en-US" w:eastAsia="zh-CN"/>
              </w:rPr>
              <w:t>9</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91" w:type="dxa"/>
            <w:noWrap w:val="0"/>
            <w:vAlign w:val="center"/>
          </w:tcPr>
          <w:p>
            <w:pPr>
              <w:autoSpaceDE w:val="0"/>
              <w:autoSpaceDN w:val="0"/>
              <w:adjustRightInd w:val="0"/>
              <w:jc w:val="center"/>
              <w:rPr>
                <w:rFonts w:hint="default" w:ascii="宋体" w:hAnsi="Times New Roman" w:eastAsia="宋体" w:cs="宋体"/>
                <w:kern w:val="0"/>
                <w:szCs w:val="21"/>
                <w:lang w:val="en-US" w:eastAsia="zh-CN"/>
              </w:rPr>
            </w:pPr>
            <w:r>
              <w:rPr>
                <w:rFonts w:hint="eastAsia" w:ascii="宋体" w:hAnsi="Times New Roman" w:eastAsia="宋体" w:cs="宋体"/>
                <w:kern w:val="0"/>
                <w:szCs w:val="21"/>
                <w:lang w:val="en-US" w:eastAsia="zh-CN"/>
              </w:rPr>
              <w:t>10</w:t>
            </w:r>
          </w:p>
        </w:tc>
        <w:tc>
          <w:tcPr>
            <w:tcW w:w="1061" w:type="dxa"/>
            <w:noWrap w:val="0"/>
            <w:vAlign w:val="center"/>
          </w:tcPr>
          <w:p>
            <w:pPr>
              <w:spacing w:line="544" w:lineRule="exact"/>
              <w:rPr>
                <w:rFonts w:hint="eastAsia" w:eastAsia="楷体"/>
                <w:b/>
                <w:sz w:val="28"/>
              </w:rPr>
            </w:pPr>
          </w:p>
        </w:tc>
        <w:tc>
          <w:tcPr>
            <w:tcW w:w="2302" w:type="dxa"/>
            <w:noWrap w:val="0"/>
            <w:vAlign w:val="center"/>
          </w:tcPr>
          <w:p>
            <w:pPr>
              <w:spacing w:line="544" w:lineRule="exact"/>
              <w:rPr>
                <w:rFonts w:hint="eastAsia" w:eastAsia="楷体"/>
                <w:b/>
                <w:sz w:val="28"/>
              </w:rPr>
            </w:pPr>
          </w:p>
        </w:tc>
        <w:tc>
          <w:tcPr>
            <w:tcW w:w="1890"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c>
          <w:tcPr>
            <w:tcW w:w="2019" w:type="dxa"/>
            <w:noWrap w:val="0"/>
            <w:vAlign w:val="center"/>
          </w:tcPr>
          <w:p>
            <w:pPr>
              <w:spacing w:line="544" w:lineRule="exact"/>
              <w:rPr>
                <w:rFonts w:hint="eastAsia" w:eastAsia="楷体"/>
                <w:b/>
                <w:sz w:val="28"/>
              </w:rPr>
            </w:pPr>
          </w:p>
        </w:tc>
      </w:tr>
    </w:tbl>
    <w:p>
      <w:pPr>
        <w:spacing w:line="544" w:lineRule="exact"/>
        <w:jc w:val="center"/>
        <w:rPr>
          <w:rFonts w:ascii="Times New Roman" w:eastAsia="黑体"/>
          <w:b/>
          <w:sz w:val="32"/>
        </w:rPr>
      </w:pPr>
      <w:r>
        <w:rPr>
          <w:rFonts w:hint="eastAsia" w:eastAsia="楷体"/>
          <w:b/>
          <w:sz w:val="28"/>
        </w:rPr>
        <w:br w:type="page"/>
      </w:r>
      <w:r>
        <w:rPr>
          <w:rFonts w:hint="eastAsia" w:ascii="Times New Roman" w:eastAsia="黑体"/>
          <w:b/>
          <w:sz w:val="32"/>
        </w:rPr>
        <w:t>八、主要知识产权证明目录</w:t>
      </w:r>
      <w:r>
        <w:rPr>
          <w:rFonts w:hint="eastAsia" w:ascii="黑体" w:eastAsia="黑体" w:cs="黑体"/>
          <w:b/>
          <w:kern w:val="0"/>
          <w:sz w:val="32"/>
          <w:szCs w:val="32"/>
        </w:rPr>
        <w:t>（不超过10篇）</w:t>
      </w:r>
    </w:p>
    <w:tbl>
      <w:tblPr>
        <w:tblStyle w:val="9"/>
        <w:tblW w:w="55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8"/>
        <w:gridCol w:w="972"/>
        <w:gridCol w:w="1876"/>
        <w:gridCol w:w="1781"/>
        <w:gridCol w:w="1200"/>
        <w:gridCol w:w="1153"/>
        <w:gridCol w:w="1464"/>
        <w:gridCol w:w="1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eastAsia="宋体" w:cs="Times New Roman"/>
                <w:sz w:val="21"/>
                <w:lang w:val="en-US" w:eastAsia="zh-CN"/>
              </w:rPr>
            </w:pPr>
            <w:r>
              <w:rPr>
                <w:rFonts w:hint="eastAsia" w:hAnsi="宋体" w:eastAsia="宋体" w:cs="Times New Roman"/>
                <w:sz w:val="21"/>
                <w:lang w:val="en-US" w:eastAsia="zh-CN"/>
              </w:rPr>
              <w:t>序号</w:t>
            </w:r>
          </w:p>
        </w:tc>
        <w:tc>
          <w:tcPr>
            <w:tcW w:w="469"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知识产权类别</w:t>
            </w:r>
          </w:p>
        </w:tc>
        <w:tc>
          <w:tcPr>
            <w:tcW w:w="905"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专利名称</w:t>
            </w:r>
          </w:p>
        </w:tc>
        <w:tc>
          <w:tcPr>
            <w:tcW w:w="859"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授权号/申请号</w:t>
            </w:r>
          </w:p>
        </w:tc>
        <w:tc>
          <w:tcPr>
            <w:tcW w:w="579"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国（区）别</w:t>
            </w:r>
          </w:p>
        </w:tc>
        <w:tc>
          <w:tcPr>
            <w:tcW w:w="556"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权利人</w:t>
            </w:r>
          </w:p>
        </w:tc>
        <w:tc>
          <w:tcPr>
            <w:tcW w:w="706"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发明人</w:t>
            </w:r>
          </w:p>
        </w:tc>
        <w:tc>
          <w:tcPr>
            <w:tcW w:w="594"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sz w:val="21"/>
              </w:rPr>
            </w:pPr>
            <w:r>
              <w:rPr>
                <w:rFonts w:hint="eastAsia" w:hAnsi="宋体"/>
                <w:sz w:val="21"/>
              </w:rPr>
              <w:t>是否有效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eastAsia="宋体" w:cs="Times New Roman"/>
                <w:sz w:val="21"/>
                <w:lang w:val="en-US" w:eastAsia="zh-CN"/>
              </w:rPr>
            </w:pPr>
            <w:r>
              <w:rPr>
                <w:rFonts w:hint="eastAsia" w:hAnsi="宋体" w:eastAsia="宋体" w:cs="Times New Roman"/>
                <w:sz w:val="21"/>
                <w:lang w:val="en-US" w:eastAsia="zh-CN"/>
              </w:rPr>
              <w:t>1</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eastAsia="宋体" w:cs="Times New Roman"/>
                <w:sz w:val="21"/>
                <w:lang w:val="en-US" w:eastAsia="zh-CN"/>
              </w:rPr>
            </w:pPr>
            <w:r>
              <w:rPr>
                <w:rFonts w:hint="eastAsia" w:hAnsi="宋体" w:eastAsia="宋体" w:cs="Times New Roman"/>
                <w:sz w:val="21"/>
                <w:lang w:val="en-US" w:eastAsia="zh-CN"/>
              </w:rPr>
              <w:t>2</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eastAsia="宋体" w:cs="Times New Roman"/>
                <w:sz w:val="21"/>
                <w:lang w:val="en-US" w:eastAsia="zh-CN"/>
              </w:rPr>
            </w:pPr>
            <w:r>
              <w:rPr>
                <w:rFonts w:hint="eastAsia" w:hAnsi="宋体" w:eastAsia="宋体" w:cs="Times New Roman"/>
                <w:sz w:val="21"/>
                <w:lang w:val="en-US" w:eastAsia="zh-CN"/>
              </w:rPr>
              <w:t>3</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eastAsia" w:hAnsi="宋体" w:eastAsia="宋体" w:cs="Times New Roman"/>
                <w:sz w:val="21"/>
                <w:lang w:val="en-US" w:eastAsia="zh-CN"/>
              </w:rPr>
            </w:pPr>
            <w:r>
              <w:rPr>
                <w:rFonts w:hint="eastAsia" w:hAnsi="宋体" w:eastAsia="宋体" w:cs="Times New Roman"/>
                <w:sz w:val="21"/>
                <w:lang w:val="en-US" w:eastAsia="zh-CN"/>
              </w:rPr>
              <w:t>4</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5</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6</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7</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8</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9</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27" w:type="pct"/>
            <w:noWrap w:val="0"/>
            <w:vAlign w:val="center"/>
          </w:tcPr>
          <w:p>
            <w:pPr>
              <w:pStyle w:val="4"/>
              <w:keepNext w:val="0"/>
              <w:keepLines w:val="0"/>
              <w:pageBreakBefore w:val="0"/>
              <w:widowControl w:val="0"/>
              <w:kinsoku/>
              <w:wordWrap/>
              <w:overflowPunct/>
              <w:topLinePunct w:val="0"/>
              <w:autoSpaceDE/>
              <w:autoSpaceDN/>
              <w:bidi w:val="0"/>
              <w:adjustRightInd/>
              <w:snapToGrid/>
              <w:spacing w:line="290" w:lineRule="exact"/>
              <w:ind w:firstLine="0" w:firstLineChars="0"/>
              <w:jc w:val="center"/>
              <w:textAlignment w:val="auto"/>
              <w:rPr>
                <w:rFonts w:hint="default" w:hAnsi="宋体" w:eastAsia="宋体" w:cs="Times New Roman"/>
                <w:sz w:val="21"/>
                <w:lang w:val="en-US" w:eastAsia="zh-CN"/>
              </w:rPr>
            </w:pPr>
            <w:r>
              <w:rPr>
                <w:rFonts w:hint="eastAsia" w:hAnsi="宋体" w:eastAsia="宋体" w:cs="Times New Roman"/>
                <w:sz w:val="21"/>
                <w:lang w:val="en-US" w:eastAsia="zh-CN"/>
              </w:rPr>
              <w:t>10</w:t>
            </w:r>
          </w:p>
        </w:tc>
        <w:tc>
          <w:tcPr>
            <w:tcW w:w="469" w:type="pct"/>
            <w:noWrap w:val="0"/>
            <w:vAlign w:val="top"/>
          </w:tcPr>
          <w:p>
            <w:pPr>
              <w:pStyle w:val="4"/>
              <w:spacing w:line="390" w:lineRule="exact"/>
              <w:rPr>
                <w:rFonts w:hint="eastAsia" w:hAnsi="宋体"/>
              </w:rPr>
            </w:pPr>
          </w:p>
        </w:tc>
        <w:tc>
          <w:tcPr>
            <w:tcW w:w="905" w:type="pct"/>
            <w:noWrap w:val="0"/>
            <w:vAlign w:val="top"/>
          </w:tcPr>
          <w:p>
            <w:pPr>
              <w:pStyle w:val="4"/>
              <w:spacing w:line="390" w:lineRule="exact"/>
              <w:rPr>
                <w:rFonts w:hint="eastAsia" w:hAnsi="宋体"/>
              </w:rPr>
            </w:pPr>
          </w:p>
        </w:tc>
        <w:tc>
          <w:tcPr>
            <w:tcW w:w="859" w:type="pct"/>
            <w:noWrap w:val="0"/>
            <w:vAlign w:val="top"/>
          </w:tcPr>
          <w:p>
            <w:pPr>
              <w:pStyle w:val="4"/>
              <w:spacing w:line="390" w:lineRule="exact"/>
              <w:rPr>
                <w:rFonts w:hint="eastAsia" w:hAnsi="宋体"/>
              </w:rPr>
            </w:pPr>
          </w:p>
        </w:tc>
        <w:tc>
          <w:tcPr>
            <w:tcW w:w="579" w:type="pct"/>
            <w:noWrap w:val="0"/>
            <w:vAlign w:val="top"/>
          </w:tcPr>
          <w:p>
            <w:pPr>
              <w:pStyle w:val="4"/>
              <w:spacing w:line="390" w:lineRule="exact"/>
              <w:rPr>
                <w:rFonts w:hint="eastAsia" w:hAnsi="宋体"/>
              </w:rPr>
            </w:pPr>
          </w:p>
        </w:tc>
        <w:tc>
          <w:tcPr>
            <w:tcW w:w="556" w:type="pct"/>
            <w:noWrap w:val="0"/>
            <w:vAlign w:val="top"/>
          </w:tcPr>
          <w:p>
            <w:pPr>
              <w:pStyle w:val="4"/>
              <w:spacing w:line="390" w:lineRule="exact"/>
              <w:rPr>
                <w:rFonts w:hint="eastAsia" w:hAnsi="宋体"/>
              </w:rPr>
            </w:pPr>
          </w:p>
        </w:tc>
        <w:tc>
          <w:tcPr>
            <w:tcW w:w="706" w:type="pct"/>
            <w:noWrap w:val="0"/>
            <w:vAlign w:val="top"/>
          </w:tcPr>
          <w:p>
            <w:pPr>
              <w:pStyle w:val="4"/>
              <w:spacing w:line="390" w:lineRule="exact"/>
              <w:rPr>
                <w:rFonts w:hint="eastAsia" w:hAnsi="宋体"/>
              </w:rPr>
            </w:pPr>
          </w:p>
        </w:tc>
        <w:tc>
          <w:tcPr>
            <w:tcW w:w="594" w:type="pct"/>
            <w:noWrap w:val="0"/>
            <w:vAlign w:val="top"/>
          </w:tcPr>
          <w:p>
            <w:pPr>
              <w:pStyle w:val="4"/>
              <w:spacing w:line="390" w:lineRule="exact"/>
              <w:rPr>
                <w:rFonts w:hint="eastAsia" w:hAnsi="宋体"/>
              </w:rPr>
            </w:pPr>
          </w:p>
        </w:tc>
      </w:tr>
    </w:tbl>
    <w:p>
      <w:pPr>
        <w:ind w:firstLine="422" w:firstLineChars="200"/>
        <w:rPr>
          <w:rFonts w:hint="eastAsia" w:ascii="宋体" w:hAnsi="宋体"/>
          <w:b/>
          <w:color w:val="000000"/>
          <w:szCs w:val="21"/>
        </w:rPr>
      </w:pPr>
    </w:p>
    <w:p>
      <w:pPr>
        <w:ind w:firstLine="422" w:firstLineChars="200"/>
        <w:rPr>
          <w:rFonts w:ascii="宋体" w:hAnsi="宋体"/>
          <w:color w:val="000000"/>
          <w:szCs w:val="21"/>
        </w:rPr>
      </w:pPr>
      <w:r>
        <w:rPr>
          <w:rFonts w:hint="eastAsia" w:ascii="宋体" w:hAnsi="宋体"/>
          <w:b/>
          <w:color w:val="000000"/>
          <w:szCs w:val="21"/>
        </w:rPr>
        <w:t>承诺：</w:t>
      </w:r>
      <w:r>
        <w:rPr>
          <w:rFonts w:ascii="宋体" w:hAnsi="宋体"/>
          <w:color w:val="000000"/>
          <w:szCs w:val="21"/>
        </w:rPr>
        <w:fldChar w:fldCharType="begin"/>
      </w:r>
      <w:r>
        <w:rPr>
          <w:rFonts w:hint="eastAsia" w:ascii="宋体" w:hAnsi="宋体"/>
          <w:color w:val="000000"/>
          <w:szCs w:val="21"/>
        </w:rPr>
        <w:instrText xml:space="preserve">= 1 \* GB3</w:instrText>
      </w:r>
      <w:r>
        <w:rPr>
          <w:rFonts w:ascii="宋体" w:hAnsi="宋体"/>
          <w:color w:val="000000"/>
          <w:szCs w:val="21"/>
        </w:rPr>
        <w:fldChar w:fldCharType="separate"/>
      </w:r>
      <w:r>
        <w:rPr>
          <w:rFonts w:hint="eastAsia" w:ascii="宋体" w:hAnsi="宋体"/>
          <w:color w:val="000000"/>
          <w:szCs w:val="21"/>
        </w:rPr>
        <w:t>①</w:t>
      </w:r>
      <w:r>
        <w:rPr>
          <w:rFonts w:ascii="宋体" w:hAnsi="宋体"/>
          <w:color w:val="000000"/>
          <w:szCs w:val="21"/>
        </w:rPr>
        <w:fldChar w:fldCharType="end"/>
      </w:r>
      <w:r>
        <w:rPr>
          <w:rFonts w:hint="eastAsia" w:ascii="宋体" w:hAnsi="宋体"/>
          <w:color w:val="000000"/>
          <w:szCs w:val="21"/>
        </w:rPr>
        <w:t>本项目所列知识产权符合提名要求且无争议。</w:t>
      </w:r>
      <w:r>
        <w:rPr>
          <w:rFonts w:ascii="宋体" w:hAnsi="宋体"/>
          <w:color w:val="000000"/>
          <w:szCs w:val="21"/>
        </w:rPr>
        <w:fldChar w:fldCharType="begin"/>
      </w:r>
      <w:r>
        <w:rPr>
          <w:rFonts w:hint="eastAsia" w:ascii="宋体" w:hAnsi="宋体"/>
          <w:color w:val="000000"/>
          <w:szCs w:val="21"/>
        </w:rPr>
        <w:instrText xml:space="preserve">= 2 \* GB3</w:instrText>
      </w:r>
      <w:r>
        <w:rPr>
          <w:rFonts w:ascii="宋体" w:hAnsi="宋体"/>
          <w:color w:val="000000"/>
          <w:szCs w:val="21"/>
        </w:rPr>
        <w:fldChar w:fldCharType="separate"/>
      </w:r>
      <w:r>
        <w:rPr>
          <w:rFonts w:hint="eastAsia" w:ascii="宋体" w:hAnsi="宋体"/>
          <w:color w:val="000000"/>
          <w:szCs w:val="21"/>
        </w:rPr>
        <w:t>②</w:t>
      </w:r>
      <w:r>
        <w:rPr>
          <w:rFonts w:ascii="宋体" w:hAnsi="宋体"/>
          <w:color w:val="000000"/>
          <w:szCs w:val="21"/>
        </w:rPr>
        <w:fldChar w:fldCharType="end"/>
      </w:r>
      <w:r>
        <w:rPr>
          <w:rFonts w:hint="eastAsia" w:ascii="宋体" w:hAnsi="宋体"/>
          <w:color w:val="000000"/>
          <w:szCs w:val="21"/>
        </w:rPr>
        <w:t>已明确告知上述论文（专著）所有作者：所列论文（专著）用于提名建材科技奖；项目如获奖后所列论文（专著）不得再次参评，如未获奖所列论文（专著）再次参评须间隔一年。</w:t>
      </w:r>
      <w:r>
        <w:rPr>
          <w:rFonts w:ascii="宋体" w:hAnsi="宋体"/>
          <w:color w:val="000000"/>
          <w:szCs w:val="21"/>
        </w:rPr>
        <w:fldChar w:fldCharType="begin"/>
      </w:r>
      <w:r>
        <w:rPr>
          <w:rFonts w:hint="eastAsia" w:ascii="宋体" w:hAnsi="宋体"/>
          <w:color w:val="000000"/>
          <w:szCs w:val="21"/>
        </w:rPr>
        <w:instrText xml:space="preserve">= 3 \* GB3</w:instrText>
      </w:r>
      <w:r>
        <w:rPr>
          <w:rFonts w:ascii="宋体" w:hAnsi="宋体"/>
          <w:color w:val="000000"/>
          <w:szCs w:val="21"/>
        </w:rPr>
        <w:fldChar w:fldCharType="separate"/>
      </w:r>
      <w:r>
        <w:rPr>
          <w:rFonts w:hint="eastAsia" w:ascii="宋体" w:hAnsi="宋体"/>
          <w:color w:val="000000"/>
          <w:szCs w:val="21"/>
        </w:rPr>
        <w:t>③</w:t>
      </w:r>
      <w:r>
        <w:rPr>
          <w:rFonts w:ascii="宋体" w:hAnsi="宋体"/>
          <w:color w:val="000000"/>
          <w:szCs w:val="21"/>
        </w:rPr>
        <w:fldChar w:fldCharType="end"/>
      </w:r>
      <w:r>
        <w:rPr>
          <w:rFonts w:hint="eastAsia" w:ascii="宋体" w:hAnsi="宋体"/>
          <w:color w:val="000000"/>
          <w:szCs w:val="21"/>
        </w:rPr>
        <w:t>未列入项目主要完成人的第一作者、通讯作者（含共同第一作者、共同通讯作者）已出具知情同意书面签字意见，与其他作者的有关知情证明材料均存档备查。</w:t>
      </w:r>
      <w:r>
        <w:rPr>
          <w:rFonts w:ascii="宋体" w:hAnsi="宋体"/>
          <w:color w:val="000000"/>
          <w:szCs w:val="21"/>
        </w:rPr>
        <w:fldChar w:fldCharType="begin"/>
      </w:r>
      <w:r>
        <w:rPr>
          <w:rFonts w:hint="eastAsia" w:ascii="宋体" w:hAnsi="宋体"/>
          <w:color w:val="000000"/>
          <w:szCs w:val="21"/>
        </w:rPr>
        <w:instrText xml:space="preserve">= 4 \* GB3</w:instrText>
      </w:r>
      <w:r>
        <w:rPr>
          <w:rFonts w:ascii="宋体" w:hAnsi="宋体"/>
          <w:color w:val="000000"/>
          <w:szCs w:val="21"/>
        </w:rPr>
        <w:fldChar w:fldCharType="separate"/>
      </w:r>
      <w:r>
        <w:rPr>
          <w:rFonts w:hint="eastAsia" w:ascii="宋体" w:hAnsi="宋体"/>
          <w:color w:val="000000"/>
          <w:szCs w:val="21"/>
        </w:rPr>
        <w:t>④</w:t>
      </w:r>
      <w:r>
        <w:rPr>
          <w:rFonts w:ascii="宋体" w:hAnsi="宋体"/>
          <w:color w:val="000000"/>
          <w:szCs w:val="21"/>
        </w:rPr>
        <w:fldChar w:fldCharType="end"/>
      </w:r>
      <w:r>
        <w:rPr>
          <w:rFonts w:hint="eastAsia" w:ascii="宋体" w:hAnsi="宋体"/>
          <w:color w:val="000000"/>
          <w:szCs w:val="21"/>
        </w:rPr>
        <w:t>如因上述事项引发争议，将积极配合调查处理并承担相应责任。</w:t>
      </w:r>
    </w:p>
    <w:p>
      <w:pPr>
        <w:ind w:firstLine="420" w:firstLineChars="200"/>
        <w:rPr>
          <w:rFonts w:ascii="宋体" w:hAnsi="宋体"/>
          <w:color w:val="000000"/>
          <w:szCs w:val="21"/>
        </w:rPr>
      </w:pPr>
    </w:p>
    <w:p>
      <w:pPr>
        <w:ind w:firstLine="420" w:firstLineChars="200"/>
        <w:rPr>
          <w:rFonts w:ascii="宋体" w:hAnsi="宋体"/>
          <w:color w:val="000000"/>
          <w:szCs w:val="21"/>
        </w:rPr>
      </w:pPr>
    </w:p>
    <w:p>
      <w:pPr>
        <w:pStyle w:val="4"/>
        <w:adjustRightInd w:val="0"/>
        <w:spacing w:line="320" w:lineRule="exact"/>
        <w:ind w:firstLine="482"/>
        <w:rPr>
          <w:rFonts w:ascii="宋体" w:hAnsi="宋体"/>
          <w:b/>
          <w:bCs/>
          <w:color w:val="000000"/>
          <w:sz w:val="28"/>
        </w:rPr>
      </w:pPr>
      <w:r>
        <w:rPr>
          <w:rFonts w:hint="eastAsia" w:ascii="宋体" w:hAnsi="宋体"/>
          <w:b/>
          <w:bCs/>
          <w:color w:val="000000"/>
          <w:szCs w:val="28"/>
        </w:rPr>
        <w:t xml:space="preserve">                                      第一完成人签名：</w:t>
      </w:r>
    </w:p>
    <w:p>
      <w:pPr>
        <w:pStyle w:val="4"/>
        <w:ind w:firstLine="643"/>
        <w:jc w:val="center"/>
        <w:outlineLvl w:val="1"/>
        <w:rPr>
          <w:rFonts w:hint="eastAsia" w:eastAsia="黑体"/>
          <w:sz w:val="32"/>
        </w:rPr>
      </w:pPr>
      <w:r>
        <w:rPr>
          <w:rFonts w:hint="eastAsia" w:ascii="Times New Roman" w:eastAsia="黑体"/>
          <w:b/>
          <w:sz w:val="32"/>
        </w:rPr>
        <w:br w:type="page"/>
      </w:r>
      <w:r>
        <w:rPr>
          <w:rFonts w:hint="eastAsia" w:eastAsia="黑体"/>
          <w:b/>
          <w:sz w:val="32"/>
        </w:rPr>
        <w:t>九、主要完成人情况表</w:t>
      </w:r>
    </w:p>
    <w:tbl>
      <w:tblPr>
        <w:tblStyle w:val="9"/>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903"/>
        <w:gridCol w:w="1255"/>
        <w:gridCol w:w="423"/>
        <w:gridCol w:w="6"/>
        <w:gridCol w:w="831"/>
        <w:gridCol w:w="13"/>
        <w:gridCol w:w="1252"/>
        <w:gridCol w:w="174"/>
        <w:gridCol w:w="1265"/>
        <w:gridCol w:w="714"/>
        <w:gridCol w:w="546"/>
        <w:gridCol w:w="720"/>
        <w:gridCol w:w="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6" w:type="dxa"/>
            <w:gridSpan w:val="2"/>
            <w:noWrap w:val="0"/>
            <w:vAlign w:val="center"/>
          </w:tcPr>
          <w:p>
            <w:pPr>
              <w:jc w:val="center"/>
              <w:rPr>
                <w:rFonts w:hint="eastAsia"/>
                <w:sz w:val="24"/>
              </w:rPr>
            </w:pPr>
            <w:r>
              <w:rPr>
                <w:rFonts w:hint="eastAsia"/>
                <w:sz w:val="24"/>
              </w:rPr>
              <w:t>姓名</w:t>
            </w:r>
          </w:p>
        </w:tc>
        <w:tc>
          <w:tcPr>
            <w:tcW w:w="1679" w:type="dxa"/>
            <w:gridSpan w:val="2"/>
            <w:noWrap w:val="0"/>
            <w:vAlign w:val="center"/>
          </w:tcPr>
          <w:p>
            <w:pPr>
              <w:jc w:val="center"/>
              <w:rPr>
                <w:rFonts w:hint="eastAsia"/>
                <w:sz w:val="24"/>
              </w:rPr>
            </w:pPr>
          </w:p>
        </w:tc>
        <w:tc>
          <w:tcPr>
            <w:tcW w:w="850" w:type="dxa"/>
            <w:gridSpan w:val="3"/>
            <w:noWrap w:val="0"/>
            <w:vAlign w:val="center"/>
          </w:tcPr>
          <w:p>
            <w:pPr>
              <w:jc w:val="center"/>
              <w:rPr>
                <w:rFonts w:hint="eastAsia"/>
                <w:sz w:val="24"/>
              </w:rPr>
            </w:pPr>
            <w:r>
              <w:rPr>
                <w:rFonts w:hint="eastAsia"/>
                <w:sz w:val="24"/>
              </w:rPr>
              <w:t>性 别</w:t>
            </w:r>
          </w:p>
        </w:tc>
        <w:tc>
          <w:tcPr>
            <w:tcW w:w="1253" w:type="dxa"/>
            <w:noWrap w:val="0"/>
            <w:vAlign w:val="center"/>
          </w:tcPr>
          <w:p>
            <w:pPr>
              <w:jc w:val="center"/>
              <w:rPr>
                <w:rFonts w:hint="eastAsia"/>
                <w:sz w:val="24"/>
              </w:rPr>
            </w:pPr>
          </w:p>
        </w:tc>
        <w:tc>
          <w:tcPr>
            <w:tcW w:w="1440" w:type="dxa"/>
            <w:gridSpan w:val="2"/>
            <w:noWrap w:val="0"/>
            <w:vAlign w:val="center"/>
          </w:tcPr>
          <w:p>
            <w:pPr>
              <w:jc w:val="center"/>
              <w:rPr>
                <w:rFonts w:hint="eastAsia"/>
                <w:sz w:val="24"/>
              </w:rPr>
            </w:pPr>
            <w:r>
              <w:rPr>
                <w:rFonts w:hint="eastAsia"/>
                <w:sz w:val="24"/>
              </w:rPr>
              <w:t>民 族</w:t>
            </w:r>
          </w:p>
        </w:tc>
        <w:tc>
          <w:tcPr>
            <w:tcW w:w="1260" w:type="dxa"/>
            <w:gridSpan w:val="2"/>
            <w:noWrap w:val="0"/>
            <w:vAlign w:val="center"/>
          </w:tcPr>
          <w:p>
            <w:pPr>
              <w:jc w:val="center"/>
              <w:rPr>
                <w:rFonts w:hint="eastAsia"/>
                <w:sz w:val="24"/>
              </w:rPr>
            </w:pPr>
          </w:p>
        </w:tc>
        <w:tc>
          <w:tcPr>
            <w:tcW w:w="720" w:type="dxa"/>
            <w:noWrap w:val="0"/>
            <w:vAlign w:val="center"/>
          </w:tcPr>
          <w:p>
            <w:pPr>
              <w:jc w:val="center"/>
              <w:rPr>
                <w:rFonts w:hint="eastAsia"/>
                <w:sz w:val="24"/>
              </w:rPr>
            </w:pPr>
            <w:r>
              <w:rPr>
                <w:rFonts w:hint="eastAsia"/>
                <w:sz w:val="24"/>
              </w:rPr>
              <w:t>排名</w:t>
            </w:r>
          </w:p>
        </w:tc>
        <w:tc>
          <w:tcPr>
            <w:tcW w:w="822"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6" w:type="dxa"/>
            <w:gridSpan w:val="2"/>
            <w:noWrap w:val="0"/>
            <w:vAlign w:val="center"/>
          </w:tcPr>
          <w:p>
            <w:pPr>
              <w:jc w:val="center"/>
              <w:rPr>
                <w:rFonts w:hint="eastAsia"/>
                <w:sz w:val="24"/>
              </w:rPr>
            </w:pPr>
            <w:r>
              <w:rPr>
                <w:rFonts w:hint="eastAsia"/>
                <w:sz w:val="24"/>
              </w:rPr>
              <w:t>出 生 地</w:t>
            </w:r>
          </w:p>
        </w:tc>
        <w:tc>
          <w:tcPr>
            <w:tcW w:w="1685" w:type="dxa"/>
            <w:gridSpan w:val="3"/>
            <w:noWrap w:val="0"/>
            <w:vAlign w:val="center"/>
          </w:tcPr>
          <w:p>
            <w:pPr>
              <w:ind w:firstLine="540" w:firstLineChars="300"/>
              <w:rPr>
                <w:rFonts w:hint="eastAsia"/>
                <w:sz w:val="18"/>
              </w:rPr>
            </w:pPr>
          </w:p>
        </w:tc>
        <w:tc>
          <w:tcPr>
            <w:tcW w:w="844" w:type="dxa"/>
            <w:gridSpan w:val="2"/>
            <w:noWrap w:val="0"/>
            <w:vAlign w:val="center"/>
          </w:tcPr>
          <w:p>
            <w:pPr>
              <w:rPr>
                <w:rFonts w:hint="eastAsia"/>
                <w:sz w:val="18"/>
              </w:rPr>
            </w:pPr>
            <w:r>
              <w:rPr>
                <w:rFonts w:hint="eastAsia"/>
                <w:sz w:val="24"/>
              </w:rPr>
              <w:t>国 籍</w:t>
            </w:r>
          </w:p>
        </w:tc>
        <w:tc>
          <w:tcPr>
            <w:tcW w:w="1253" w:type="dxa"/>
            <w:noWrap w:val="0"/>
            <w:vAlign w:val="center"/>
          </w:tcPr>
          <w:p>
            <w:pPr>
              <w:rPr>
                <w:rFonts w:hint="eastAsia"/>
                <w:sz w:val="18"/>
              </w:rPr>
            </w:pPr>
          </w:p>
        </w:tc>
        <w:tc>
          <w:tcPr>
            <w:tcW w:w="1440" w:type="dxa"/>
            <w:gridSpan w:val="2"/>
            <w:noWrap w:val="0"/>
            <w:vAlign w:val="center"/>
          </w:tcPr>
          <w:p>
            <w:pPr>
              <w:jc w:val="center"/>
              <w:rPr>
                <w:rFonts w:hint="eastAsia"/>
                <w:sz w:val="24"/>
              </w:rPr>
            </w:pPr>
            <w:r>
              <w:rPr>
                <w:rFonts w:hint="eastAsia"/>
                <w:sz w:val="24"/>
              </w:rPr>
              <w:t>出生年月</w:t>
            </w:r>
          </w:p>
        </w:tc>
        <w:tc>
          <w:tcPr>
            <w:tcW w:w="1260" w:type="dxa"/>
            <w:gridSpan w:val="2"/>
            <w:noWrap w:val="0"/>
            <w:vAlign w:val="center"/>
          </w:tcPr>
          <w:p>
            <w:pPr>
              <w:ind w:firstLine="360" w:firstLineChars="200"/>
              <w:rPr>
                <w:rFonts w:hint="eastAsia"/>
                <w:sz w:val="18"/>
              </w:rPr>
            </w:pPr>
          </w:p>
        </w:tc>
        <w:tc>
          <w:tcPr>
            <w:tcW w:w="720" w:type="dxa"/>
            <w:noWrap w:val="0"/>
            <w:vAlign w:val="center"/>
          </w:tcPr>
          <w:p>
            <w:pPr>
              <w:jc w:val="center"/>
              <w:rPr>
                <w:rFonts w:hint="eastAsia"/>
                <w:sz w:val="24"/>
              </w:rPr>
            </w:pPr>
            <w:r>
              <w:rPr>
                <w:rFonts w:hint="eastAsia"/>
                <w:sz w:val="24"/>
              </w:rPr>
              <w:t>党派</w:t>
            </w:r>
          </w:p>
        </w:tc>
        <w:tc>
          <w:tcPr>
            <w:tcW w:w="822"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6" w:type="dxa"/>
            <w:gridSpan w:val="2"/>
            <w:noWrap w:val="0"/>
            <w:vAlign w:val="center"/>
          </w:tcPr>
          <w:p>
            <w:pPr>
              <w:jc w:val="center"/>
              <w:rPr>
                <w:rFonts w:hint="eastAsia"/>
                <w:sz w:val="24"/>
              </w:rPr>
            </w:pPr>
            <w:r>
              <w:rPr>
                <w:rFonts w:hint="eastAsia"/>
                <w:sz w:val="24"/>
              </w:rPr>
              <w:t>工作单位</w:t>
            </w:r>
          </w:p>
        </w:tc>
        <w:tc>
          <w:tcPr>
            <w:tcW w:w="3782" w:type="dxa"/>
            <w:gridSpan w:val="6"/>
            <w:noWrap w:val="0"/>
            <w:vAlign w:val="center"/>
          </w:tcPr>
          <w:p>
            <w:pPr>
              <w:jc w:val="center"/>
              <w:rPr>
                <w:rFonts w:hint="eastAsia"/>
                <w:sz w:val="24"/>
              </w:rPr>
            </w:pPr>
          </w:p>
        </w:tc>
        <w:tc>
          <w:tcPr>
            <w:tcW w:w="1440" w:type="dxa"/>
            <w:gridSpan w:val="2"/>
            <w:noWrap w:val="0"/>
            <w:vAlign w:val="center"/>
          </w:tcPr>
          <w:p>
            <w:pPr>
              <w:jc w:val="center"/>
              <w:rPr>
                <w:rFonts w:hint="eastAsia"/>
                <w:sz w:val="24"/>
              </w:rPr>
            </w:pPr>
            <w:r>
              <w:rPr>
                <w:rFonts w:hint="eastAsia"/>
                <w:sz w:val="24"/>
              </w:rPr>
              <w:t>联系电话</w:t>
            </w:r>
          </w:p>
          <w:p>
            <w:pPr>
              <w:jc w:val="center"/>
              <w:rPr>
                <w:rFonts w:hint="eastAsia"/>
                <w:sz w:val="24"/>
              </w:rPr>
            </w:pPr>
            <w:r>
              <w:rPr>
                <w:rFonts w:hint="eastAsia"/>
                <w:sz w:val="24"/>
              </w:rPr>
              <w:t>（含手机）</w:t>
            </w:r>
          </w:p>
        </w:tc>
        <w:tc>
          <w:tcPr>
            <w:tcW w:w="2802" w:type="dxa"/>
            <w:gridSpan w:val="4"/>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546" w:type="dxa"/>
            <w:gridSpan w:val="2"/>
            <w:noWrap w:val="0"/>
            <w:vAlign w:val="center"/>
          </w:tcPr>
          <w:p>
            <w:pPr>
              <w:jc w:val="center"/>
              <w:rPr>
                <w:rFonts w:hint="eastAsia"/>
                <w:sz w:val="24"/>
              </w:rPr>
            </w:pPr>
            <w:r>
              <w:rPr>
                <w:rFonts w:hint="eastAsia"/>
                <w:sz w:val="24"/>
              </w:rPr>
              <w:t>通讯地址及邮政编码</w:t>
            </w:r>
          </w:p>
        </w:tc>
        <w:tc>
          <w:tcPr>
            <w:tcW w:w="8024" w:type="dxa"/>
            <w:gridSpan w:val="1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50" w:type="dxa"/>
            <w:gridSpan w:val="2"/>
            <w:noWrap w:val="0"/>
            <w:vAlign w:val="center"/>
          </w:tcPr>
          <w:p>
            <w:pPr>
              <w:jc w:val="center"/>
              <w:rPr>
                <w:rFonts w:hint="eastAsia"/>
                <w:sz w:val="24"/>
              </w:rPr>
            </w:pPr>
            <w:r>
              <w:rPr>
                <w:rFonts w:hint="eastAsia"/>
                <w:sz w:val="24"/>
              </w:rPr>
              <w:t>电子信箱</w:t>
            </w:r>
          </w:p>
        </w:tc>
        <w:tc>
          <w:tcPr>
            <w:tcW w:w="8020" w:type="dxa"/>
            <w:gridSpan w:val="1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50" w:type="dxa"/>
            <w:gridSpan w:val="2"/>
            <w:noWrap w:val="0"/>
            <w:vAlign w:val="center"/>
          </w:tcPr>
          <w:p>
            <w:pPr>
              <w:jc w:val="center"/>
              <w:rPr>
                <w:rFonts w:hint="eastAsia"/>
                <w:sz w:val="24"/>
              </w:rPr>
            </w:pPr>
            <w:r>
              <w:rPr>
                <w:rFonts w:hint="eastAsia"/>
                <w:sz w:val="24"/>
              </w:rPr>
              <w:t>毕业学校</w:t>
            </w:r>
          </w:p>
        </w:tc>
        <w:tc>
          <w:tcPr>
            <w:tcW w:w="2516" w:type="dxa"/>
            <w:gridSpan w:val="4"/>
            <w:noWrap w:val="0"/>
            <w:vAlign w:val="center"/>
          </w:tcPr>
          <w:p>
            <w:pPr>
              <w:ind w:left="-107" w:right="-107"/>
              <w:rPr>
                <w:rFonts w:hint="eastAsia"/>
                <w:sz w:val="24"/>
              </w:rPr>
            </w:pPr>
          </w:p>
        </w:tc>
        <w:tc>
          <w:tcPr>
            <w:tcW w:w="1440" w:type="dxa"/>
            <w:gridSpan w:val="3"/>
            <w:noWrap w:val="0"/>
            <w:vAlign w:val="center"/>
          </w:tcPr>
          <w:p>
            <w:pPr>
              <w:jc w:val="center"/>
              <w:rPr>
                <w:rFonts w:hint="eastAsia"/>
                <w:sz w:val="24"/>
              </w:rPr>
            </w:pPr>
            <w:r>
              <w:rPr>
                <w:rFonts w:hint="eastAsia"/>
                <w:sz w:val="24"/>
              </w:rPr>
              <w:t>文化程度</w:t>
            </w:r>
          </w:p>
        </w:tc>
        <w:tc>
          <w:tcPr>
            <w:tcW w:w="1980" w:type="dxa"/>
            <w:gridSpan w:val="2"/>
            <w:noWrap w:val="0"/>
            <w:vAlign w:val="center"/>
          </w:tcPr>
          <w:p>
            <w:pPr>
              <w:rPr>
                <w:rFonts w:hint="eastAsia"/>
                <w:sz w:val="24"/>
              </w:rPr>
            </w:pPr>
          </w:p>
        </w:tc>
        <w:tc>
          <w:tcPr>
            <w:tcW w:w="1262" w:type="dxa"/>
            <w:gridSpan w:val="2"/>
            <w:noWrap w:val="0"/>
            <w:vAlign w:val="center"/>
          </w:tcPr>
          <w:p>
            <w:pPr>
              <w:jc w:val="center"/>
              <w:rPr>
                <w:rFonts w:hint="eastAsia"/>
                <w:sz w:val="24"/>
              </w:rPr>
            </w:pPr>
            <w:r>
              <w:rPr>
                <w:rFonts w:hint="eastAsia"/>
                <w:sz w:val="24"/>
              </w:rPr>
              <w:t>学    位</w:t>
            </w:r>
          </w:p>
        </w:tc>
        <w:tc>
          <w:tcPr>
            <w:tcW w:w="822"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50" w:type="dxa"/>
            <w:gridSpan w:val="2"/>
            <w:noWrap w:val="0"/>
            <w:vAlign w:val="center"/>
          </w:tcPr>
          <w:p>
            <w:pPr>
              <w:jc w:val="center"/>
              <w:rPr>
                <w:rFonts w:hint="eastAsia"/>
                <w:sz w:val="24"/>
              </w:rPr>
            </w:pPr>
            <w:r>
              <w:rPr>
                <w:rFonts w:hint="eastAsia"/>
                <w:sz w:val="24"/>
              </w:rPr>
              <w:t>职务、职称</w:t>
            </w:r>
          </w:p>
        </w:tc>
        <w:tc>
          <w:tcPr>
            <w:tcW w:w="2516" w:type="dxa"/>
            <w:gridSpan w:val="4"/>
            <w:noWrap w:val="0"/>
            <w:vAlign w:val="center"/>
          </w:tcPr>
          <w:p>
            <w:pPr>
              <w:jc w:val="center"/>
              <w:rPr>
                <w:rFonts w:hint="eastAsia"/>
                <w:sz w:val="24"/>
              </w:rPr>
            </w:pPr>
          </w:p>
        </w:tc>
        <w:tc>
          <w:tcPr>
            <w:tcW w:w="1440" w:type="dxa"/>
            <w:gridSpan w:val="3"/>
            <w:noWrap w:val="0"/>
            <w:vAlign w:val="center"/>
          </w:tcPr>
          <w:p>
            <w:pPr>
              <w:jc w:val="center"/>
              <w:rPr>
                <w:rFonts w:hint="eastAsia"/>
                <w:sz w:val="24"/>
              </w:rPr>
            </w:pPr>
            <w:r>
              <w:rPr>
                <w:rFonts w:hint="eastAsia"/>
                <w:sz w:val="24"/>
              </w:rPr>
              <w:t>专业、专长</w:t>
            </w:r>
          </w:p>
        </w:tc>
        <w:tc>
          <w:tcPr>
            <w:tcW w:w="1980" w:type="dxa"/>
            <w:gridSpan w:val="2"/>
            <w:noWrap w:val="0"/>
            <w:vAlign w:val="center"/>
          </w:tcPr>
          <w:p>
            <w:pPr>
              <w:jc w:val="center"/>
              <w:rPr>
                <w:rFonts w:hint="eastAsia"/>
                <w:sz w:val="24"/>
              </w:rPr>
            </w:pPr>
          </w:p>
        </w:tc>
        <w:tc>
          <w:tcPr>
            <w:tcW w:w="1262" w:type="dxa"/>
            <w:gridSpan w:val="2"/>
            <w:noWrap w:val="0"/>
            <w:vAlign w:val="center"/>
          </w:tcPr>
          <w:p>
            <w:pPr>
              <w:jc w:val="center"/>
              <w:rPr>
                <w:rFonts w:hint="eastAsia"/>
                <w:sz w:val="24"/>
              </w:rPr>
            </w:pPr>
            <w:r>
              <w:rPr>
                <w:rFonts w:hint="eastAsia"/>
                <w:sz w:val="24"/>
              </w:rPr>
              <w:t>毕业时间</w:t>
            </w:r>
          </w:p>
        </w:tc>
        <w:tc>
          <w:tcPr>
            <w:tcW w:w="822"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2806" w:type="dxa"/>
            <w:gridSpan w:val="3"/>
            <w:noWrap w:val="0"/>
            <w:vAlign w:val="center"/>
          </w:tcPr>
          <w:p>
            <w:pPr>
              <w:jc w:val="center"/>
              <w:rPr>
                <w:rFonts w:hint="eastAsia"/>
                <w:sz w:val="24"/>
              </w:rPr>
            </w:pPr>
            <w:r>
              <w:rPr>
                <w:rFonts w:hint="eastAsia"/>
                <w:sz w:val="24"/>
              </w:rPr>
              <w:t>曾获奖励情况（项目名称、获奖时间）</w:t>
            </w:r>
          </w:p>
        </w:tc>
        <w:tc>
          <w:tcPr>
            <w:tcW w:w="6764" w:type="dxa"/>
            <w:gridSpan w:val="11"/>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2806" w:type="dxa"/>
            <w:gridSpan w:val="3"/>
            <w:noWrap w:val="0"/>
            <w:vAlign w:val="center"/>
          </w:tcPr>
          <w:p>
            <w:pPr>
              <w:rPr>
                <w:rFonts w:hint="eastAsia"/>
                <w:sz w:val="24"/>
              </w:rPr>
            </w:pPr>
            <w:r>
              <w:rPr>
                <w:rFonts w:hint="eastAsia"/>
                <w:sz w:val="24"/>
              </w:rPr>
              <w:t>参加本项目的起止时间</w:t>
            </w:r>
          </w:p>
        </w:tc>
        <w:tc>
          <w:tcPr>
            <w:tcW w:w="6764" w:type="dxa"/>
            <w:gridSpan w:val="11"/>
            <w:noWrap w:val="0"/>
            <w:vAlign w:val="center"/>
          </w:tcPr>
          <w:p>
            <w:pPr>
              <w:rPr>
                <w:rFonts w:hint="eastAsia"/>
                <w:sz w:val="24"/>
              </w:rPr>
            </w:pPr>
            <w:r>
              <w:rPr>
                <w:rFonts w:hint="eastAsia"/>
                <w:sz w:val="24"/>
              </w:rPr>
              <w:t>自       年       月       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0" w:hRule="atLeast"/>
        </w:trPr>
        <w:tc>
          <w:tcPr>
            <w:tcW w:w="647" w:type="dxa"/>
            <w:noWrap w:val="0"/>
            <w:vAlign w:val="center"/>
          </w:tcPr>
          <w:p>
            <w:pPr>
              <w:jc w:val="center"/>
              <w:rPr>
                <w:rFonts w:hint="eastAsia" w:ascii="Times New Roman" w:hAnsi="Times New Roman" w:eastAsia="宋体" w:cs="Times New Roman"/>
                <w:sz w:val="24"/>
              </w:rPr>
            </w:pPr>
            <w:r>
              <w:rPr>
                <w:rFonts w:hint="eastAsia" w:ascii="Times New Roman" w:hAnsi="Times New Roman" w:eastAsia="宋体" w:cs="Times New Roman"/>
                <w:sz w:val="24"/>
              </w:rPr>
              <w:t>对本项目主要学术贡献</w:t>
            </w:r>
          </w:p>
        </w:tc>
        <w:tc>
          <w:tcPr>
            <w:tcW w:w="8923" w:type="dxa"/>
            <w:gridSpan w:val="13"/>
            <w:noWrap w:val="0"/>
            <w:vAlign w:val="top"/>
          </w:tcPr>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4" w:hRule="atLeast"/>
        </w:trPr>
        <w:tc>
          <w:tcPr>
            <w:tcW w:w="647" w:type="dxa"/>
            <w:noWrap w:val="0"/>
            <w:vAlign w:val="center"/>
          </w:tcPr>
          <w:p>
            <w:pPr>
              <w:jc w:val="center"/>
              <w:rPr>
                <w:rFonts w:hint="eastAsia" w:ascii="Times New Roman" w:hAnsi="Times New Roman" w:eastAsia="宋体" w:cs="Times New Roman"/>
                <w:sz w:val="24"/>
              </w:rPr>
            </w:pPr>
            <w:r>
              <w:rPr>
                <w:rFonts w:hint="eastAsia" w:ascii="Times New Roman" w:hAnsi="Times New Roman" w:eastAsia="宋体" w:cs="Times New Roman"/>
                <w:sz w:val="24"/>
              </w:rPr>
              <w:t>声明</w:t>
            </w:r>
          </w:p>
        </w:tc>
        <w:tc>
          <w:tcPr>
            <w:tcW w:w="8923" w:type="dxa"/>
            <w:gridSpan w:val="13"/>
            <w:noWrap w:val="0"/>
            <w:vAlign w:val="top"/>
          </w:tcPr>
          <w:p>
            <w:pPr>
              <w:spacing w:line="360" w:lineRule="exact"/>
              <w:ind w:firstLine="500" w:firstLineChars="200"/>
              <w:rPr>
                <w:rFonts w:hint="eastAsia" w:ascii="宋体" w:hAnsi="宋体"/>
                <w:sz w:val="25"/>
                <w:szCs w:val="25"/>
              </w:rPr>
            </w:pPr>
            <w:r>
              <w:rPr>
                <w:rFonts w:hint="eastAsia" w:ascii="宋体" w:hAnsi="宋体"/>
                <w:sz w:val="25"/>
                <w:szCs w:val="25"/>
              </w:rPr>
              <w:t>本人对</w:t>
            </w:r>
            <w:r>
              <w:rPr>
                <w:rFonts w:hint="eastAsia" w:ascii="宋体" w:hAnsi="宋体"/>
                <w:sz w:val="25"/>
                <w:szCs w:val="25"/>
                <w:lang w:eastAsia="zh-CN"/>
              </w:rPr>
              <w:t>提名</w:t>
            </w:r>
            <w:r>
              <w:rPr>
                <w:rFonts w:hint="eastAsia" w:ascii="宋体" w:hAnsi="宋体"/>
                <w:sz w:val="25"/>
                <w:szCs w:val="25"/>
              </w:rPr>
              <w:t>书内容及全部附件材料进行了审查，全部内容和材料属实，并对</w:t>
            </w:r>
            <w:r>
              <w:rPr>
                <w:rFonts w:hint="eastAsia" w:ascii="宋体" w:hAnsi="宋体"/>
                <w:sz w:val="25"/>
                <w:szCs w:val="25"/>
                <w:lang w:eastAsia="zh-CN"/>
              </w:rPr>
              <w:t>提名</w:t>
            </w:r>
            <w:r>
              <w:rPr>
                <w:rFonts w:hint="eastAsia" w:ascii="宋体" w:hAnsi="宋体"/>
                <w:sz w:val="25"/>
                <w:szCs w:val="25"/>
              </w:rPr>
              <w:t>材料的真实性负责。</w:t>
            </w:r>
          </w:p>
          <w:p>
            <w:pPr>
              <w:rPr>
                <w:rFonts w:hint="eastAsia"/>
                <w:sz w:val="24"/>
              </w:rPr>
            </w:pPr>
          </w:p>
          <w:p>
            <w:pPr>
              <w:ind w:firstLine="5400"/>
              <w:rPr>
                <w:rFonts w:hint="eastAsia"/>
                <w:sz w:val="24"/>
                <w:u w:val="single"/>
              </w:rPr>
            </w:pPr>
            <w:r>
              <w:rPr>
                <w:rFonts w:hint="eastAsia"/>
                <w:sz w:val="24"/>
              </w:rPr>
              <w:t>本人签名：</w:t>
            </w:r>
            <w:r>
              <w:rPr>
                <w:rFonts w:hint="eastAsia"/>
                <w:sz w:val="24"/>
                <w:u w:val="single"/>
              </w:rPr>
              <w:t xml:space="preserve">              </w:t>
            </w:r>
          </w:p>
          <w:p>
            <w:pPr>
              <w:ind w:firstLine="5400"/>
              <w:rPr>
                <w:rFonts w:hint="eastAsia"/>
                <w:sz w:val="24"/>
                <w:u w:val="single"/>
              </w:rPr>
            </w:pPr>
          </w:p>
          <w:p>
            <w:pPr>
              <w:rPr>
                <w:rFonts w:hint="eastAsia"/>
                <w:sz w:val="24"/>
              </w:rPr>
            </w:pPr>
            <w:r>
              <w:rPr>
                <w:rFonts w:hint="eastAsia"/>
                <w:sz w:val="24"/>
              </w:rPr>
              <w:t xml:space="preserve">                                                    年    月     日</w:t>
            </w:r>
          </w:p>
          <w:p>
            <w:pPr>
              <w:rPr>
                <w:rFonts w:hint="eastAsia"/>
                <w:sz w:val="24"/>
              </w:rPr>
            </w:pPr>
          </w:p>
          <w:p>
            <w:pPr>
              <w:rPr>
                <w:rFonts w:hint="eastAsia"/>
                <w:sz w:val="24"/>
              </w:rPr>
            </w:pPr>
          </w:p>
        </w:tc>
      </w:tr>
    </w:tbl>
    <w:p>
      <w:pPr>
        <w:spacing w:line="360" w:lineRule="auto"/>
        <w:jc w:val="center"/>
        <w:rPr>
          <w:rFonts w:hint="eastAsia" w:eastAsia="黑体"/>
          <w:b/>
          <w:sz w:val="32"/>
        </w:rPr>
      </w:pPr>
      <w:r>
        <w:rPr>
          <w:rFonts w:hint="eastAsia" w:eastAsia="黑体"/>
          <w:b/>
          <w:sz w:val="32"/>
        </w:rPr>
        <w:t>十、主要完成单位情况表</w:t>
      </w:r>
    </w:p>
    <w:tbl>
      <w:tblPr>
        <w:tblStyle w:val="9"/>
        <w:tblW w:w="0" w:type="auto"/>
        <w:tblInd w:w="0" w:type="dxa"/>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autofit"/>
        <w:tblCellMar>
          <w:top w:w="0" w:type="dxa"/>
          <w:left w:w="108" w:type="dxa"/>
          <w:bottom w:w="0" w:type="dxa"/>
          <w:right w:w="108" w:type="dxa"/>
        </w:tblCellMar>
      </w:tblPr>
      <w:tblGrid>
        <w:gridCol w:w="2214"/>
        <w:gridCol w:w="3484"/>
        <w:gridCol w:w="1586"/>
        <w:gridCol w:w="525"/>
        <w:gridCol w:w="804"/>
        <w:gridCol w:w="673"/>
      </w:tblGrid>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单位名称</w:t>
            </w:r>
          </w:p>
        </w:tc>
        <w:tc>
          <w:tcPr>
            <w:tcW w:w="5595" w:type="dxa"/>
            <w:gridSpan w:val="3"/>
            <w:tcBorders>
              <w:top w:val="single" w:color="auto" w:sz="4" w:space="0"/>
              <w:bottom w:val="single" w:color="auto" w:sz="4" w:space="0"/>
            </w:tcBorders>
            <w:noWrap w:val="0"/>
            <w:vAlign w:val="center"/>
          </w:tcPr>
          <w:p>
            <w:pPr>
              <w:spacing w:line="360" w:lineRule="auto"/>
              <w:jc w:val="center"/>
              <w:rPr>
                <w:rFonts w:hint="eastAsia"/>
                <w:sz w:val="24"/>
              </w:rPr>
            </w:pPr>
          </w:p>
        </w:tc>
        <w:tc>
          <w:tcPr>
            <w:tcW w:w="804"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排名</w:t>
            </w:r>
          </w:p>
        </w:tc>
        <w:tc>
          <w:tcPr>
            <w:tcW w:w="673" w:type="dxa"/>
            <w:tcBorders>
              <w:top w:val="single" w:color="auto" w:sz="4" w:space="0"/>
              <w:bottom w:val="single" w:color="auto" w:sz="4" w:space="0"/>
            </w:tcBorders>
            <w:noWrap w:val="0"/>
            <w:vAlign w:val="center"/>
          </w:tcPr>
          <w:p>
            <w:pPr>
              <w:spacing w:line="360" w:lineRule="auto"/>
              <w:jc w:val="center"/>
              <w:rPr>
                <w:rFonts w:hint="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单位性质</w:t>
            </w:r>
          </w:p>
        </w:tc>
        <w:tc>
          <w:tcPr>
            <w:tcW w:w="7072" w:type="dxa"/>
            <w:gridSpan w:val="5"/>
            <w:tcBorders>
              <w:top w:val="single" w:color="auto" w:sz="4" w:space="0"/>
              <w:bottom w:val="single" w:color="auto" w:sz="4" w:space="0"/>
            </w:tcBorders>
            <w:noWrap w:val="0"/>
            <w:vAlign w:val="center"/>
          </w:tcPr>
          <w:p>
            <w:pPr>
              <w:adjustRightInd w:val="0"/>
              <w:snapToGrid w:val="0"/>
              <w:rPr>
                <w:rFonts w:hint="eastAsia"/>
                <w:szCs w:val="21"/>
              </w:rPr>
            </w:pPr>
            <w:r>
              <w:rPr>
                <w:rFonts w:hint="eastAsia"/>
                <w:szCs w:val="21"/>
              </w:rPr>
              <w:t xml:space="preserve">A 研究院所 B 学校 C 社会团体 D 事业单位 </w:t>
            </w:r>
          </w:p>
          <w:p>
            <w:pPr>
              <w:adjustRightInd w:val="0"/>
              <w:snapToGrid w:val="0"/>
              <w:rPr>
                <w:rFonts w:hint="eastAsia"/>
                <w:sz w:val="15"/>
              </w:rPr>
            </w:pPr>
            <w:r>
              <w:rPr>
                <w:rFonts w:hint="eastAsia"/>
                <w:szCs w:val="21"/>
              </w:rPr>
              <w:t>E 国有企业 F 民营企业G其他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联系人</w:t>
            </w:r>
          </w:p>
        </w:tc>
        <w:tc>
          <w:tcPr>
            <w:tcW w:w="3484" w:type="dxa"/>
            <w:tcBorders>
              <w:top w:val="single" w:color="auto" w:sz="4" w:space="0"/>
              <w:bottom w:val="single" w:color="auto" w:sz="4" w:space="0"/>
            </w:tcBorders>
            <w:noWrap w:val="0"/>
            <w:vAlign w:val="center"/>
          </w:tcPr>
          <w:p>
            <w:pPr>
              <w:spacing w:line="360" w:lineRule="auto"/>
              <w:jc w:val="center"/>
              <w:rPr>
                <w:rFonts w:hint="eastAsia"/>
                <w:sz w:val="24"/>
              </w:rPr>
            </w:pPr>
          </w:p>
        </w:tc>
        <w:tc>
          <w:tcPr>
            <w:tcW w:w="1586" w:type="dxa"/>
            <w:tcBorders>
              <w:top w:val="single" w:color="auto" w:sz="4" w:space="0"/>
              <w:bottom w:val="single" w:color="auto" w:sz="4" w:space="0"/>
            </w:tcBorders>
            <w:noWrap w:val="0"/>
            <w:vAlign w:val="center"/>
          </w:tcPr>
          <w:p>
            <w:pPr>
              <w:adjustRightInd w:val="0"/>
              <w:snapToGrid w:val="0"/>
              <w:jc w:val="center"/>
              <w:rPr>
                <w:rFonts w:hint="eastAsia"/>
                <w:sz w:val="24"/>
              </w:rPr>
            </w:pPr>
            <w:r>
              <w:rPr>
                <w:rFonts w:hint="eastAsia"/>
                <w:sz w:val="24"/>
              </w:rPr>
              <w:t>联系电话</w:t>
            </w:r>
          </w:p>
          <w:p>
            <w:pPr>
              <w:adjustRightInd w:val="0"/>
              <w:snapToGrid w:val="0"/>
              <w:jc w:val="center"/>
              <w:rPr>
                <w:rFonts w:hint="eastAsia"/>
                <w:sz w:val="24"/>
              </w:rPr>
            </w:pPr>
            <w:r>
              <w:rPr>
                <w:rFonts w:hint="eastAsia"/>
                <w:sz w:val="24"/>
              </w:rPr>
              <w:t>（含手机）</w:t>
            </w:r>
          </w:p>
        </w:tc>
        <w:tc>
          <w:tcPr>
            <w:tcW w:w="2002" w:type="dxa"/>
            <w:gridSpan w:val="3"/>
            <w:tcBorders>
              <w:top w:val="single" w:color="auto" w:sz="4" w:space="0"/>
              <w:bottom w:val="single" w:color="auto" w:sz="4" w:space="0"/>
            </w:tcBorders>
            <w:noWrap w:val="0"/>
            <w:vAlign w:val="center"/>
          </w:tcPr>
          <w:p>
            <w:pPr>
              <w:spacing w:line="360" w:lineRule="auto"/>
              <w:jc w:val="center"/>
              <w:rPr>
                <w:rFonts w:hint="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传  真</w:t>
            </w:r>
          </w:p>
        </w:tc>
        <w:tc>
          <w:tcPr>
            <w:tcW w:w="3484" w:type="dxa"/>
            <w:tcBorders>
              <w:top w:val="single" w:color="auto" w:sz="4" w:space="0"/>
              <w:bottom w:val="single" w:color="auto" w:sz="4" w:space="0"/>
            </w:tcBorders>
            <w:noWrap w:val="0"/>
            <w:vAlign w:val="center"/>
          </w:tcPr>
          <w:p>
            <w:pPr>
              <w:spacing w:line="360" w:lineRule="auto"/>
              <w:jc w:val="center"/>
              <w:rPr>
                <w:rFonts w:hint="eastAsia"/>
                <w:sz w:val="24"/>
              </w:rPr>
            </w:pPr>
          </w:p>
        </w:tc>
        <w:tc>
          <w:tcPr>
            <w:tcW w:w="1586"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电子信箱</w:t>
            </w:r>
          </w:p>
        </w:tc>
        <w:tc>
          <w:tcPr>
            <w:tcW w:w="2002" w:type="dxa"/>
            <w:gridSpan w:val="3"/>
            <w:tcBorders>
              <w:top w:val="single" w:color="auto" w:sz="4" w:space="0"/>
              <w:bottom w:val="single" w:color="auto" w:sz="4" w:space="0"/>
            </w:tcBorders>
            <w:noWrap w:val="0"/>
            <w:vAlign w:val="center"/>
          </w:tcPr>
          <w:p>
            <w:pPr>
              <w:spacing w:line="360" w:lineRule="auto"/>
              <w:jc w:val="center"/>
              <w:rPr>
                <w:rFonts w:hint="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noWrap w:val="0"/>
            <w:vAlign w:val="center"/>
          </w:tcPr>
          <w:p>
            <w:pPr>
              <w:adjustRightInd w:val="0"/>
              <w:snapToGrid w:val="0"/>
              <w:jc w:val="center"/>
              <w:rPr>
                <w:rFonts w:hint="eastAsia"/>
                <w:sz w:val="24"/>
              </w:rPr>
            </w:pPr>
            <w:r>
              <w:rPr>
                <w:rFonts w:hint="eastAsia"/>
                <w:sz w:val="24"/>
              </w:rPr>
              <w:t>通讯地址</w:t>
            </w:r>
          </w:p>
          <w:p>
            <w:pPr>
              <w:adjustRightInd w:val="0"/>
              <w:snapToGrid w:val="0"/>
              <w:jc w:val="center"/>
              <w:rPr>
                <w:rFonts w:hint="eastAsia"/>
                <w:sz w:val="24"/>
              </w:rPr>
            </w:pPr>
            <w:r>
              <w:rPr>
                <w:rFonts w:hint="eastAsia"/>
                <w:sz w:val="24"/>
              </w:rPr>
              <w:t>及邮政编码</w:t>
            </w:r>
          </w:p>
        </w:tc>
        <w:tc>
          <w:tcPr>
            <w:tcW w:w="7072" w:type="dxa"/>
            <w:gridSpan w:val="5"/>
            <w:tcBorders>
              <w:top w:val="single" w:color="auto" w:sz="4" w:space="0"/>
              <w:bottom w:val="single" w:color="auto" w:sz="4" w:space="0"/>
            </w:tcBorders>
            <w:noWrap w:val="0"/>
            <w:vAlign w:val="center"/>
          </w:tcPr>
          <w:p>
            <w:pPr>
              <w:spacing w:line="360" w:lineRule="auto"/>
              <w:jc w:val="center"/>
              <w:rPr>
                <w:rFonts w:hint="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cantSplit/>
          <w:trHeight w:val="491" w:hRule="atLeast"/>
        </w:trPr>
        <w:tc>
          <w:tcPr>
            <w:tcW w:w="9286" w:type="dxa"/>
            <w:gridSpan w:val="6"/>
            <w:tcBorders>
              <w:top w:val="single" w:color="auto" w:sz="4" w:space="0"/>
              <w:bottom w:val="single" w:color="auto" w:sz="4" w:space="0"/>
            </w:tcBorders>
            <w:noWrap w:val="0"/>
            <w:vAlign w:val="center"/>
          </w:tcPr>
          <w:p>
            <w:pPr>
              <w:spacing w:line="360" w:lineRule="auto"/>
              <w:rPr>
                <w:rFonts w:hint="eastAsia"/>
                <w:sz w:val="24"/>
              </w:rPr>
            </w:pPr>
            <w:r>
              <w:rPr>
                <w:rFonts w:hint="eastAsia"/>
                <w:sz w:val="24"/>
              </w:rPr>
              <w:t>对本项目主要贡献：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cantSplit/>
          <w:trHeight w:val="6061" w:hRule="atLeast"/>
        </w:trPr>
        <w:tc>
          <w:tcPr>
            <w:tcW w:w="9286" w:type="dxa"/>
            <w:gridSpan w:val="6"/>
            <w:tcBorders>
              <w:top w:val="single" w:color="auto" w:sz="4" w:space="0"/>
              <w:bottom w:val="single" w:color="auto" w:sz="4" w:space="0"/>
            </w:tcBorders>
            <w:noWrap w:val="0"/>
            <w:vAlign w:val="center"/>
          </w:tcPr>
          <w:p>
            <w:pPr>
              <w:spacing w:line="360" w:lineRule="auto"/>
              <w:rPr>
                <w:rFonts w:hint="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cantSplit/>
          <w:trHeight w:val="3576" w:hRule="atLeast"/>
        </w:trPr>
        <w:tc>
          <w:tcPr>
            <w:tcW w:w="9286" w:type="dxa"/>
            <w:gridSpan w:val="6"/>
            <w:tcBorders>
              <w:top w:val="single" w:color="auto" w:sz="4" w:space="0"/>
            </w:tcBorders>
            <w:noWrap w:val="0"/>
            <w:vAlign w:val="center"/>
          </w:tcPr>
          <w:p>
            <w:pPr>
              <w:pStyle w:val="8"/>
              <w:ind w:left="0" w:leftChars="0" w:firstLine="413" w:firstLineChars="196"/>
              <w:rPr>
                <w:rFonts w:hint="eastAsia" w:ascii="宋体" w:hAnsi="宋体"/>
                <w:sz w:val="21"/>
                <w:szCs w:val="21"/>
              </w:rPr>
            </w:pPr>
            <w:r>
              <w:rPr>
                <w:rFonts w:hint="eastAsia"/>
                <w:b/>
                <w:bCs/>
                <w:sz w:val="21"/>
                <w:szCs w:val="21"/>
              </w:rPr>
              <w:t>声明</w:t>
            </w:r>
            <w:r>
              <w:rPr>
                <w:rFonts w:hint="eastAsia"/>
                <w:sz w:val="21"/>
                <w:szCs w:val="21"/>
              </w:rPr>
              <w:t>：</w:t>
            </w:r>
            <w:r>
              <w:rPr>
                <w:rFonts w:hint="eastAsia" w:ascii="宋体" w:hAnsi="宋体"/>
                <w:sz w:val="21"/>
                <w:szCs w:val="21"/>
              </w:rPr>
              <w:t>本单位遵守</w:t>
            </w:r>
            <w:r>
              <w:rPr>
                <w:rFonts w:hint="eastAsia"/>
                <w:sz w:val="21"/>
                <w:szCs w:val="21"/>
              </w:rPr>
              <w:t>《</w:t>
            </w:r>
            <w:r>
              <w:rPr>
                <w:rFonts w:hint="eastAsia"/>
                <w:sz w:val="21"/>
                <w:szCs w:val="21"/>
                <w:lang w:val="en-US" w:eastAsia="zh-CN"/>
              </w:rPr>
              <w:t>广东省建筑材料行业协会</w:t>
            </w:r>
            <w:r>
              <w:rPr>
                <w:rFonts w:hint="eastAsia"/>
                <w:sz w:val="21"/>
                <w:szCs w:val="21"/>
              </w:rPr>
              <w:t>科学技术奖管理办法》的</w:t>
            </w:r>
            <w:r>
              <w:rPr>
                <w:rFonts w:hint="eastAsia" w:ascii="宋体" w:hAnsi="宋体"/>
                <w:sz w:val="21"/>
                <w:szCs w:val="21"/>
              </w:rPr>
              <w:t>有关规定和</w:t>
            </w:r>
            <w:r>
              <w:rPr>
                <w:rFonts w:hint="eastAsia" w:ascii="宋体" w:hAnsi="宋体"/>
                <w:sz w:val="21"/>
                <w:szCs w:val="21"/>
                <w:lang w:val="en-US" w:eastAsia="zh-CN"/>
              </w:rPr>
              <w:t>广东</w:t>
            </w:r>
            <w:r>
              <w:rPr>
                <w:rFonts w:hint="eastAsia"/>
                <w:sz w:val="21"/>
                <w:szCs w:val="21"/>
              </w:rPr>
              <w:t>建材科技奖励工作办公室对</w:t>
            </w:r>
            <w:r>
              <w:rPr>
                <w:rFonts w:hint="eastAsia"/>
                <w:sz w:val="21"/>
                <w:szCs w:val="21"/>
                <w:lang w:eastAsia="zh-CN"/>
              </w:rPr>
              <w:t>提名</w:t>
            </w:r>
            <w:r>
              <w:rPr>
                <w:rFonts w:hint="eastAsia"/>
                <w:sz w:val="21"/>
                <w:szCs w:val="21"/>
              </w:rPr>
              <w:t>工作的具体要求</w:t>
            </w:r>
            <w:r>
              <w:rPr>
                <w:rFonts w:hint="eastAsia" w:ascii="宋体" w:hAnsi="宋体"/>
                <w:sz w:val="21"/>
                <w:szCs w:val="21"/>
              </w:rPr>
              <w:t>，保证所提交材料真实有效，</w:t>
            </w:r>
            <w:r>
              <w:rPr>
                <w:rFonts w:hint="eastAsia"/>
                <w:sz w:val="21"/>
                <w:szCs w:val="21"/>
              </w:rPr>
              <w:t>且不存在任何违反《中华人民共和国保守国家秘密法》和《科学技术保密规定》等相关法律法规及侵犯他人知识产权的情形。</w:t>
            </w:r>
            <w:r>
              <w:rPr>
                <w:rFonts w:hint="eastAsia" w:ascii="宋体" w:hAnsi="宋体"/>
                <w:sz w:val="21"/>
                <w:szCs w:val="21"/>
              </w:rPr>
              <w:t>如有虚假，愿意承担相应责任</w:t>
            </w:r>
            <w:r>
              <w:rPr>
                <w:rFonts w:hint="eastAsia"/>
                <w:sz w:val="21"/>
                <w:szCs w:val="21"/>
              </w:rPr>
              <w:t>并接受相应处理。</w:t>
            </w:r>
            <w:r>
              <w:rPr>
                <w:rFonts w:hint="eastAsia" w:ascii="宋体" w:hAnsi="宋体"/>
                <w:sz w:val="21"/>
                <w:szCs w:val="21"/>
              </w:rPr>
              <w:t>如产生争议，保证</w:t>
            </w:r>
            <w:r>
              <w:rPr>
                <w:rFonts w:hint="eastAsia"/>
                <w:sz w:val="21"/>
                <w:szCs w:val="21"/>
              </w:rPr>
              <w:t>积极配合调查处理工作。</w:t>
            </w:r>
          </w:p>
          <w:p>
            <w:pPr>
              <w:pStyle w:val="8"/>
              <w:rPr>
                <w:rFonts w:hint="eastAsia"/>
                <w:sz w:val="21"/>
                <w:szCs w:val="21"/>
              </w:rPr>
            </w:pPr>
            <w:r>
              <w:rPr>
                <w:rFonts w:hint="eastAsia"/>
                <w:sz w:val="21"/>
                <w:szCs w:val="21"/>
              </w:rPr>
              <w:t>法人代表签名：</w:t>
            </w:r>
            <w:r>
              <w:rPr>
                <w:sz w:val="21"/>
                <w:szCs w:val="21"/>
              </w:rPr>
              <w:t xml:space="preserve">                  </w:t>
            </w:r>
            <w:r>
              <w:rPr>
                <w:rFonts w:hint="eastAsia"/>
                <w:sz w:val="21"/>
                <w:szCs w:val="21"/>
              </w:rPr>
              <w:t xml:space="preserve">                 </w:t>
            </w:r>
            <w:r>
              <w:rPr>
                <w:sz w:val="21"/>
                <w:szCs w:val="21"/>
              </w:rPr>
              <w:t>单位</w:t>
            </w:r>
            <w:r>
              <w:rPr>
                <w:rFonts w:hint="eastAsia"/>
                <w:sz w:val="21"/>
                <w:szCs w:val="21"/>
              </w:rPr>
              <w:t>（盖章）</w:t>
            </w:r>
          </w:p>
          <w:p>
            <w:pPr>
              <w:pStyle w:val="8"/>
              <w:rPr>
                <w:rFonts w:hint="eastAsia"/>
                <w:sz w:val="21"/>
                <w:szCs w:val="21"/>
              </w:rPr>
            </w:pPr>
          </w:p>
          <w:p>
            <w:pPr>
              <w:spacing w:line="360" w:lineRule="exact"/>
              <w:jc w:val="left"/>
              <w:rPr>
                <w:rFonts w:hint="eastAsia"/>
                <w:szCs w:val="21"/>
              </w:rPr>
            </w:pPr>
            <w:r>
              <w:rPr>
                <w:rFonts w:hint="eastAsia"/>
                <w:szCs w:val="21"/>
              </w:rPr>
              <w:t xml:space="preserve">       </w:t>
            </w:r>
            <w:r>
              <w:rPr>
                <w:szCs w:val="21"/>
              </w:rPr>
              <w:t xml:space="preserve">年   月   日                 </w:t>
            </w:r>
            <w:r>
              <w:rPr>
                <w:rFonts w:hint="eastAsia"/>
                <w:szCs w:val="21"/>
              </w:rPr>
              <w:t xml:space="preserve">                  </w:t>
            </w:r>
            <w:r>
              <w:rPr>
                <w:szCs w:val="21"/>
              </w:rPr>
              <w:t>年   月   日</w:t>
            </w:r>
          </w:p>
          <w:p>
            <w:pPr>
              <w:spacing w:line="360" w:lineRule="auto"/>
              <w:jc w:val="center"/>
              <w:rPr>
                <w:rFonts w:hint="eastAsia"/>
                <w:sz w:val="24"/>
              </w:rPr>
            </w:pPr>
          </w:p>
        </w:tc>
      </w:tr>
    </w:tbl>
    <w:p>
      <w:pPr>
        <w:adjustRightInd w:val="0"/>
        <w:snapToGrid w:val="0"/>
        <w:spacing w:after="240"/>
        <w:jc w:val="center"/>
        <w:rPr>
          <w:rFonts w:hint="eastAsia" w:eastAsia="黑体"/>
          <w:b/>
          <w:sz w:val="32"/>
        </w:rPr>
      </w:pPr>
      <w:r>
        <w:rPr>
          <w:rFonts w:eastAsia="黑体"/>
          <w:b/>
          <w:sz w:val="32"/>
        </w:rPr>
        <w:br w:type="column"/>
      </w:r>
      <w:r>
        <w:rPr>
          <w:rFonts w:hint="eastAsia" w:eastAsia="黑体"/>
          <w:b/>
          <w:sz w:val="32"/>
        </w:rPr>
        <w:t>十一、</w:t>
      </w:r>
      <w:r>
        <w:rPr>
          <w:rFonts w:hint="eastAsia" w:eastAsia="黑体"/>
          <w:b/>
          <w:sz w:val="32"/>
          <w:lang w:val="en-US" w:eastAsia="zh-CN"/>
        </w:rPr>
        <w:t>推荐</w:t>
      </w:r>
      <w:r>
        <w:rPr>
          <w:rFonts w:hint="eastAsia" w:eastAsia="黑体"/>
          <w:b/>
          <w:sz w:val="32"/>
        </w:rPr>
        <w:t>单位意见</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6" w:hRule="atLeast"/>
        </w:trPr>
        <w:tc>
          <w:tcPr>
            <w:tcW w:w="9243" w:type="dxa"/>
            <w:tcBorders>
              <w:bottom w:val="single" w:color="auto" w:sz="4" w:space="0"/>
            </w:tcBorders>
            <w:noWrap w:val="0"/>
            <w:vAlign w:val="top"/>
          </w:tcPr>
          <w:p>
            <w:pPr>
              <w:spacing w:before="240" w:line="520" w:lineRule="exact"/>
              <w:rPr>
                <w:rFonts w:hint="eastAsia" w:ascii="宋体" w:hAnsi="宋体"/>
                <w:b/>
                <w:sz w:val="28"/>
              </w:rPr>
            </w:pPr>
          </w:p>
          <w:p>
            <w:pPr>
              <w:spacing w:line="520" w:lineRule="exact"/>
              <w:rPr>
                <w:rFonts w:hint="eastAsia" w:ascii="宋体" w:hAnsi="宋体"/>
                <w:b/>
                <w:sz w:val="28"/>
              </w:rPr>
            </w:pPr>
          </w:p>
          <w:p>
            <w:pPr>
              <w:spacing w:line="520" w:lineRule="exact"/>
              <w:rPr>
                <w:rFonts w:hint="eastAsia" w:ascii="宋体" w:hAnsi="宋体"/>
                <w:b/>
                <w:sz w:val="28"/>
              </w:rPr>
            </w:pPr>
          </w:p>
          <w:p>
            <w:pPr>
              <w:spacing w:line="520" w:lineRule="exact"/>
              <w:rPr>
                <w:rFonts w:hint="eastAsia" w:ascii="宋体" w:hAnsi="宋体"/>
                <w:b/>
                <w:sz w:val="28"/>
              </w:rPr>
            </w:pPr>
          </w:p>
          <w:p>
            <w:pPr>
              <w:spacing w:line="520" w:lineRule="exact"/>
              <w:rPr>
                <w:rFonts w:hint="eastAsia" w:ascii="宋体" w:hAnsi="宋体"/>
                <w:b/>
                <w:sz w:val="28"/>
              </w:rPr>
            </w:pPr>
          </w:p>
          <w:p>
            <w:pPr>
              <w:spacing w:line="520" w:lineRule="exact"/>
              <w:rPr>
                <w:rFonts w:hint="eastAsia" w:ascii="宋体" w:hAnsi="宋体"/>
                <w:b/>
                <w:sz w:val="28"/>
              </w:rPr>
            </w:pPr>
          </w:p>
          <w:p>
            <w:pPr>
              <w:spacing w:line="520" w:lineRule="exact"/>
              <w:rPr>
                <w:rFonts w:hint="eastAsia" w:ascii="宋体" w:hAnsi="宋体"/>
                <w:b/>
                <w:sz w:val="28"/>
              </w:rPr>
            </w:pPr>
          </w:p>
          <w:p>
            <w:pPr>
              <w:spacing w:line="520" w:lineRule="exact"/>
              <w:rPr>
                <w:rFonts w:ascii="宋体" w:hAnsi="宋体"/>
                <w:b/>
                <w:sz w:val="28"/>
              </w:rPr>
            </w:pPr>
          </w:p>
          <w:p>
            <w:pPr>
              <w:spacing w:line="520" w:lineRule="exact"/>
              <w:rPr>
                <w:rFonts w:ascii="宋体" w:hAnsi="宋体"/>
                <w:b/>
                <w:sz w:val="28"/>
              </w:rPr>
            </w:pPr>
          </w:p>
          <w:p>
            <w:pPr>
              <w:spacing w:line="520" w:lineRule="exact"/>
              <w:rPr>
                <w:rFonts w:hint="eastAsia" w:ascii="宋体" w:hAnsi="宋体"/>
                <w:b/>
                <w:sz w:val="28"/>
              </w:rPr>
            </w:pPr>
          </w:p>
          <w:p>
            <w:pPr>
              <w:spacing w:before="240" w:line="520" w:lineRule="exact"/>
              <w:rPr>
                <w:rFonts w:hint="eastAsia" w:ascii="宋体" w:hAnsi="宋体"/>
                <w:b/>
                <w:sz w:val="28"/>
              </w:rPr>
            </w:pPr>
            <w:r>
              <w:rPr>
                <w:rFonts w:hint="eastAsia" w:ascii="宋体" w:hAnsi="宋体"/>
                <w:b/>
                <w:sz w:val="28"/>
              </w:rPr>
              <w:t xml:space="preserve">                                     </w:t>
            </w:r>
          </w:p>
          <w:p>
            <w:pPr>
              <w:spacing w:line="520" w:lineRule="exact"/>
              <w:rPr>
                <w:rFonts w:hint="eastAsia" w:ascii="宋体" w:hAnsi="宋体"/>
                <w:b/>
                <w:sz w:val="28"/>
              </w:rPr>
            </w:pPr>
          </w:p>
          <w:p>
            <w:pPr>
              <w:spacing w:line="520" w:lineRule="exact"/>
              <w:rPr>
                <w:rFonts w:hint="eastAsia" w:ascii="宋体" w:hAnsi="宋体"/>
                <w:b/>
                <w:sz w:val="28"/>
              </w:rPr>
            </w:pPr>
          </w:p>
          <w:p>
            <w:pPr>
              <w:spacing w:line="520" w:lineRule="exact"/>
              <w:rPr>
                <w:rFonts w:hint="eastAsia" w:ascii="宋体" w:hAnsi="宋体"/>
                <w:b/>
                <w:sz w:val="28"/>
              </w:rPr>
            </w:pPr>
          </w:p>
          <w:p>
            <w:pPr>
              <w:spacing w:line="520" w:lineRule="exact"/>
              <w:rPr>
                <w:rFonts w:hint="eastAsia" w:ascii="宋体" w:hAnsi="宋体"/>
                <w:b/>
                <w:sz w:val="28"/>
              </w:rPr>
            </w:pPr>
          </w:p>
          <w:p>
            <w:pPr>
              <w:spacing w:line="520" w:lineRule="exact"/>
              <w:rPr>
                <w:rFonts w:hint="eastAsia" w:ascii="宋体" w:hAnsi="宋体"/>
                <w:b/>
                <w:sz w:val="28"/>
              </w:rPr>
            </w:pPr>
          </w:p>
          <w:p>
            <w:pPr>
              <w:spacing w:line="520" w:lineRule="exact"/>
              <w:rPr>
                <w:rFonts w:hint="eastAsia" w:ascii="宋体" w:hAnsi="宋体"/>
                <w:b/>
                <w:sz w:val="28"/>
              </w:rPr>
            </w:pPr>
          </w:p>
          <w:p>
            <w:pPr>
              <w:spacing w:line="520" w:lineRule="exact"/>
              <w:rPr>
                <w:rFonts w:hint="eastAsia" w:ascii="宋体" w:hAnsi="宋体"/>
                <w:b/>
                <w:sz w:val="28"/>
              </w:rPr>
            </w:pPr>
          </w:p>
          <w:p>
            <w:pPr>
              <w:spacing w:line="520" w:lineRule="exact"/>
              <w:rPr>
                <w:rFonts w:hint="eastAsia" w:ascii="宋体" w:hAnsi="宋体"/>
                <w:b/>
                <w:sz w:val="28"/>
              </w:rPr>
            </w:pPr>
          </w:p>
          <w:p>
            <w:pPr>
              <w:spacing w:line="520" w:lineRule="exact"/>
              <w:rPr>
                <w:rFonts w:hint="eastAsia" w:ascii="宋体" w:hAnsi="宋体"/>
                <w:b/>
                <w:sz w:val="28"/>
              </w:rPr>
            </w:pPr>
          </w:p>
          <w:p>
            <w:pPr>
              <w:spacing w:line="520" w:lineRule="exact"/>
              <w:rPr>
                <w:rFonts w:hint="eastAsia" w:ascii="宋体" w:hAnsi="宋体"/>
                <w:b/>
                <w:sz w:val="28"/>
              </w:rPr>
            </w:pPr>
          </w:p>
          <w:p>
            <w:pPr>
              <w:spacing w:line="520" w:lineRule="exact"/>
              <w:rPr>
                <w:rFonts w:hint="eastAsia"/>
                <w:sz w:val="24"/>
              </w:rPr>
            </w:pPr>
            <w:r>
              <w:rPr>
                <w:rFonts w:hint="eastAsia" w:ascii="宋体" w:hAnsi="宋体"/>
                <w:b/>
                <w:sz w:val="28"/>
              </w:rPr>
              <w:t xml:space="preserve">                                    </w:t>
            </w:r>
            <w:r>
              <w:rPr>
                <w:rFonts w:hint="eastAsia"/>
                <w:sz w:val="24"/>
              </w:rPr>
              <w:t xml:space="preserve"> </w:t>
            </w:r>
            <w:r>
              <w:rPr>
                <w:rFonts w:hint="eastAsia"/>
                <w:sz w:val="24"/>
                <w:lang w:val="en-US" w:eastAsia="zh-CN"/>
              </w:rPr>
              <w:t>推荐</w:t>
            </w:r>
            <w:r>
              <w:rPr>
                <w:rFonts w:hint="eastAsia"/>
                <w:sz w:val="24"/>
              </w:rPr>
              <w:t>单位</w:t>
            </w:r>
            <w:r>
              <w:rPr>
                <w:sz w:val="24"/>
              </w:rPr>
              <w:t>(</w:t>
            </w:r>
            <w:r>
              <w:rPr>
                <w:rFonts w:hint="eastAsia"/>
                <w:sz w:val="24"/>
              </w:rPr>
              <w:t>盖章</w:t>
            </w:r>
            <w:r>
              <w:rPr>
                <w:sz w:val="24"/>
              </w:rPr>
              <w:t>)</w:t>
            </w:r>
            <w:r>
              <w:rPr>
                <w:rFonts w:hint="eastAsia"/>
                <w:sz w:val="24"/>
              </w:rPr>
              <w:t>：</w:t>
            </w:r>
          </w:p>
          <w:p>
            <w:pPr>
              <w:spacing w:after="240" w:line="520" w:lineRule="exact"/>
              <w:ind w:firstLine="5040" w:firstLineChars="2100"/>
              <w:rPr>
                <w:rFonts w:hint="eastAsia" w:ascii="宋体" w:hAnsi="宋体"/>
                <w:b/>
                <w:sz w:val="28"/>
              </w:rPr>
            </w:pPr>
            <w:r>
              <w:rPr>
                <w:rFonts w:hint="eastAsia"/>
                <w:sz w:val="24"/>
              </w:rPr>
              <w:t xml:space="preserve">     年   月   日</w:t>
            </w:r>
          </w:p>
        </w:tc>
      </w:tr>
    </w:tbl>
    <w:p>
      <w:pPr>
        <w:pStyle w:val="4"/>
        <w:spacing w:before="93" w:beforeLines="30" w:after="62" w:afterLines="20" w:line="390" w:lineRule="exact"/>
        <w:ind w:firstLine="0" w:firstLineChars="0"/>
        <w:jc w:val="center"/>
        <w:outlineLvl w:val="1"/>
        <w:rPr>
          <w:rFonts w:hint="eastAsia" w:ascii="Times New Roman" w:eastAsia="黑体"/>
          <w:b/>
          <w:sz w:val="32"/>
        </w:rPr>
      </w:pPr>
      <w:r>
        <w:rPr>
          <w:rFonts w:hint="eastAsia" w:ascii="Times New Roman" w:eastAsia="黑体"/>
          <w:b/>
          <w:sz w:val="32"/>
        </w:rPr>
        <w:t>十二、主要附件</w:t>
      </w:r>
    </w:p>
    <w:p>
      <w:pPr>
        <w:pStyle w:val="4"/>
        <w:spacing w:line="390" w:lineRule="exact"/>
        <w:ind w:firstLine="420"/>
        <w:rPr>
          <w:rFonts w:hint="eastAsia" w:ascii="Times New Roman"/>
          <w:sz w:val="21"/>
        </w:rPr>
      </w:pPr>
    </w:p>
    <w:p>
      <w:pPr>
        <w:pStyle w:val="4"/>
        <w:adjustRightInd w:val="0"/>
        <w:snapToGrid w:val="0"/>
        <w:rPr>
          <w:rFonts w:hint="eastAsia"/>
        </w:rPr>
      </w:pPr>
      <w:r>
        <w:rPr>
          <w:rFonts w:hint="eastAsia" w:ascii="Times New Roman"/>
        </w:rPr>
        <w:t xml:space="preserve">1. </w:t>
      </w:r>
      <w:r>
        <w:rPr>
          <w:rFonts w:hint="eastAsia"/>
        </w:rPr>
        <w:t>知识产权证明</w:t>
      </w:r>
    </w:p>
    <w:p>
      <w:pPr>
        <w:pStyle w:val="4"/>
        <w:adjustRightInd w:val="0"/>
        <w:snapToGrid w:val="0"/>
        <w:rPr>
          <w:rFonts w:hint="eastAsia" w:ascii="Times New Roman"/>
        </w:rPr>
      </w:pPr>
      <w:r>
        <w:rPr>
          <w:rFonts w:hint="eastAsia" w:ascii="Times New Roman"/>
        </w:rPr>
        <w:t>2. 技术评价证明及国家法律法规要求审批的批准文件</w:t>
      </w:r>
    </w:p>
    <w:p>
      <w:pPr>
        <w:pStyle w:val="4"/>
        <w:adjustRightInd w:val="0"/>
        <w:snapToGrid w:val="0"/>
        <w:rPr>
          <w:rFonts w:hint="eastAsia" w:ascii="Times New Roman"/>
        </w:rPr>
      </w:pPr>
      <w:r>
        <w:rPr>
          <w:rFonts w:hint="eastAsia" w:ascii="Times New Roman"/>
        </w:rPr>
        <w:t>3. 应用证明</w:t>
      </w:r>
    </w:p>
    <w:p>
      <w:pPr>
        <w:pStyle w:val="4"/>
        <w:adjustRightInd w:val="0"/>
        <w:snapToGrid w:val="0"/>
        <w:jc w:val="left"/>
        <w:rPr>
          <w:rFonts w:hint="eastAsia" w:ascii="Times New Roman"/>
        </w:rPr>
      </w:pPr>
      <w:r>
        <w:rPr>
          <w:rFonts w:hint="eastAsia" w:ascii="Times New Roman"/>
        </w:rPr>
        <w:t>4. 其他证明</w:t>
      </w:r>
    </w:p>
    <w:p>
      <w:pPr>
        <w:pStyle w:val="4"/>
        <w:adjustRightInd w:val="0"/>
        <w:snapToGrid w:val="0"/>
        <w:jc w:val="left"/>
        <w:rPr>
          <w:rFonts w:ascii="Times New Roman"/>
        </w:rPr>
        <w:sectPr>
          <w:footerReference r:id="rId3" w:type="default"/>
          <w:footerReference r:id="rId4" w:type="even"/>
          <w:pgSz w:w="11906" w:h="16838"/>
          <w:pgMar w:top="1091" w:right="1418" w:bottom="1418" w:left="1418" w:header="0" w:footer="1134" w:gutter="0"/>
          <w:cols w:space="720" w:num="1"/>
          <w:docGrid w:type="lines" w:linePitch="312" w:charSpace="0"/>
        </w:sectPr>
      </w:pPr>
    </w:p>
    <w:p>
      <w:pPr>
        <w:pStyle w:val="4"/>
        <w:spacing w:line="390" w:lineRule="exact"/>
        <w:ind w:firstLine="0" w:firstLineChars="0"/>
        <w:jc w:val="center"/>
        <w:rPr>
          <w:rFonts w:ascii="黑体" w:hAnsi="黑体" w:eastAsia="黑体"/>
          <w:b/>
          <w:sz w:val="32"/>
          <w:szCs w:val="32"/>
        </w:rPr>
      </w:pPr>
      <w:r>
        <w:rPr>
          <w:rFonts w:hint="eastAsia" w:ascii="黑体" w:hAnsi="黑体" w:eastAsia="黑体"/>
          <w:sz w:val="32"/>
          <w:szCs w:val="32"/>
        </w:rPr>
        <w:t>十三、</w:t>
      </w:r>
      <w:r>
        <w:rPr>
          <w:rFonts w:hint="eastAsia" w:ascii="黑体" w:hAnsi="黑体" w:eastAsia="黑体"/>
          <w:b/>
          <w:sz w:val="32"/>
          <w:szCs w:val="32"/>
        </w:rPr>
        <w:t>《技术发明</w:t>
      </w:r>
      <w:r>
        <w:rPr>
          <w:rFonts w:hint="eastAsia" w:ascii="黑体" w:hAnsi="黑体" w:eastAsia="黑体" w:cs="Times New Roman"/>
          <w:b/>
          <w:sz w:val="32"/>
          <w:szCs w:val="32"/>
        </w:rPr>
        <w:t>奖</w:t>
      </w:r>
      <w:r>
        <w:rPr>
          <w:rFonts w:hint="eastAsia" w:ascii="黑体" w:hAnsi="黑体" w:eastAsia="黑体" w:cs="Times New Roman"/>
          <w:b/>
          <w:sz w:val="32"/>
          <w:szCs w:val="32"/>
          <w:lang w:val="en-US" w:eastAsia="zh-CN"/>
        </w:rPr>
        <w:t>申报</w:t>
      </w:r>
      <w:r>
        <w:rPr>
          <w:rFonts w:hint="eastAsia" w:ascii="黑体" w:hAnsi="黑体" w:eastAsia="黑体" w:cs="Times New Roman"/>
          <w:b/>
          <w:sz w:val="32"/>
          <w:szCs w:val="32"/>
        </w:rPr>
        <w:t>书》</w:t>
      </w:r>
      <w:r>
        <w:rPr>
          <w:rFonts w:hint="eastAsia" w:ascii="黑体" w:hAnsi="黑体" w:eastAsia="黑体"/>
          <w:b/>
          <w:sz w:val="32"/>
          <w:szCs w:val="32"/>
        </w:rPr>
        <w:t>填写说明</w:t>
      </w:r>
    </w:p>
    <w:p>
      <w:pPr>
        <w:adjustRightInd w:val="0"/>
        <w:snapToGrid w:val="0"/>
        <w:spacing w:before="120" w:line="360" w:lineRule="auto"/>
        <w:ind w:firstLine="600"/>
        <w:rPr>
          <w:rFonts w:hint="eastAsia" w:ascii="宋体" w:hAnsi="宋体"/>
          <w:sz w:val="24"/>
        </w:rPr>
      </w:pP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广东省建筑材料行业协会</w:t>
      </w:r>
      <w:r>
        <w:rPr>
          <w:rFonts w:hint="eastAsia" w:ascii="宋体" w:hAnsi="宋体" w:eastAsia="宋体" w:cs="宋体"/>
          <w:sz w:val="24"/>
        </w:rPr>
        <w:t>科学技术奖技术发明</w:t>
      </w:r>
      <w:r>
        <w:rPr>
          <w:rFonts w:hint="eastAsia" w:ascii="宋体" w:hAnsi="宋体" w:eastAsia="宋体" w:cs="宋体"/>
          <w:sz w:val="24"/>
          <w:lang w:val="en-US" w:eastAsia="zh-CN"/>
        </w:rPr>
        <w:t>奖申报</w:t>
      </w:r>
      <w:r>
        <w:rPr>
          <w:rFonts w:hint="eastAsia" w:ascii="宋体" w:hAnsi="宋体" w:eastAsia="宋体" w:cs="宋体"/>
          <w:sz w:val="24"/>
        </w:rPr>
        <w:t>书》(以下简称《</w:t>
      </w:r>
      <w:r>
        <w:rPr>
          <w:rFonts w:hint="eastAsia" w:ascii="宋体" w:hAnsi="宋体" w:eastAsia="宋体" w:cs="宋体"/>
          <w:sz w:val="24"/>
          <w:lang w:val="en-US" w:eastAsia="zh-CN"/>
        </w:rPr>
        <w:t>申报</w:t>
      </w:r>
      <w:r>
        <w:rPr>
          <w:rFonts w:hint="eastAsia" w:ascii="宋体" w:hAnsi="宋体" w:eastAsia="宋体" w:cs="宋体"/>
          <w:sz w:val="24"/>
        </w:rPr>
        <w:t>书》)适用于涉及建筑材料领域技术发明类的有关成果。《</w:t>
      </w:r>
      <w:r>
        <w:rPr>
          <w:rFonts w:hint="eastAsia" w:ascii="宋体" w:hAnsi="宋体" w:eastAsia="宋体" w:cs="宋体"/>
          <w:sz w:val="24"/>
          <w:lang w:val="en-US" w:eastAsia="zh-CN"/>
        </w:rPr>
        <w:t>申报</w:t>
      </w:r>
      <w:r>
        <w:rPr>
          <w:rFonts w:hint="eastAsia" w:ascii="宋体" w:hAnsi="宋体" w:eastAsia="宋体" w:cs="宋体"/>
          <w:sz w:val="24"/>
        </w:rPr>
        <w:t>书》是评审的基本技术文件和主要依据，必须严格按规定的格式、栏目及所列标题如实、全面填写。</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申报</w:t>
      </w:r>
      <w:r>
        <w:rPr>
          <w:rFonts w:hint="eastAsia" w:ascii="宋体" w:hAnsi="宋体" w:eastAsia="宋体" w:cs="宋体"/>
          <w:sz w:val="24"/>
        </w:rPr>
        <w:t>书》要严格按Word格式编写打印，大小为A4、大16开本(高297mm，宽210mm)，竖装。文字及图表应限定在高245mm、宽170mm的规格内排印，左边为装订边，宽度不小于25mm，正文文字使用宋体，不小于小四号，行距不小于18磅，标题和图表文字格式自行设置（建议以黑体、仿宋、楷体为主）。《</w:t>
      </w:r>
      <w:r>
        <w:rPr>
          <w:rFonts w:hint="eastAsia" w:ascii="宋体" w:hAnsi="宋体" w:eastAsia="宋体" w:cs="宋体"/>
          <w:sz w:val="24"/>
          <w:lang w:val="en-US" w:eastAsia="zh-CN"/>
        </w:rPr>
        <w:t>申报</w:t>
      </w:r>
      <w:r>
        <w:rPr>
          <w:rFonts w:hint="eastAsia" w:ascii="宋体" w:hAnsi="宋体" w:eastAsia="宋体" w:cs="宋体"/>
          <w:sz w:val="24"/>
        </w:rPr>
        <w:t>书》及其指定附件（规格与《</w:t>
      </w:r>
      <w:r>
        <w:rPr>
          <w:rFonts w:hint="eastAsia" w:ascii="宋体" w:hAnsi="宋体" w:eastAsia="宋体" w:cs="宋体"/>
          <w:sz w:val="24"/>
          <w:lang w:val="en-US" w:eastAsia="zh-CN"/>
        </w:rPr>
        <w:t>申报</w:t>
      </w:r>
      <w:r>
        <w:rPr>
          <w:rFonts w:hint="eastAsia" w:ascii="宋体" w:hAnsi="宋体" w:eastAsia="宋体" w:cs="宋体"/>
          <w:sz w:val="24"/>
        </w:rPr>
        <w:t>书》一致）备齐后，应合装成册。</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b/>
          <w:sz w:val="24"/>
        </w:rPr>
      </w:pPr>
      <w:r>
        <w:rPr>
          <w:rFonts w:hint="eastAsia" w:ascii="宋体" w:hAnsi="宋体" w:eastAsia="宋体" w:cs="宋体"/>
          <w:b/>
          <w:sz w:val="24"/>
        </w:rPr>
        <w:t>一、项目基本情况</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z w:val="24"/>
        </w:rPr>
      </w:pPr>
      <w:r>
        <w:rPr>
          <w:rFonts w:hint="eastAsia" w:ascii="宋体" w:hAnsi="宋体" w:eastAsia="宋体" w:cs="宋体"/>
          <w:sz w:val="24"/>
        </w:rPr>
        <w:t>“专业评审组”填写</w:t>
      </w:r>
      <w:r>
        <w:rPr>
          <w:rFonts w:hint="eastAsia" w:ascii="宋体" w:hAnsi="宋体" w:eastAsia="宋体" w:cs="宋体"/>
          <w:sz w:val="24"/>
          <w:lang w:eastAsia="zh-CN"/>
        </w:rPr>
        <w:t>提名</w:t>
      </w:r>
      <w:r>
        <w:rPr>
          <w:rFonts w:hint="eastAsia" w:ascii="宋体" w:hAnsi="宋体" w:eastAsia="宋体" w:cs="宋体"/>
          <w:sz w:val="24"/>
        </w:rPr>
        <w:t>项目的专业评审组代码。</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pacing w:val="8"/>
          <w:sz w:val="24"/>
        </w:rPr>
      </w:pPr>
      <w:r>
        <w:rPr>
          <w:rFonts w:hint="eastAsia" w:ascii="宋体" w:hAnsi="宋体" w:eastAsia="宋体" w:cs="宋体"/>
          <w:spacing w:val="8"/>
          <w:sz w:val="24"/>
        </w:rPr>
        <w:t>水泥（SH）、水泥制品（SZ）、玻璃（B）、陶瓷（T）、房建材料（FJ）、</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b/>
          <w:sz w:val="24"/>
        </w:rPr>
      </w:pPr>
      <w:r>
        <w:rPr>
          <w:rFonts w:hint="eastAsia" w:ascii="宋体" w:hAnsi="宋体" w:eastAsia="宋体" w:cs="宋体"/>
          <w:spacing w:val="8"/>
          <w:sz w:val="24"/>
        </w:rPr>
        <w:t>非金属矿及制品（FZ）、无机非金属材料（W）</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b/>
          <w:sz w:val="24"/>
        </w:rPr>
        <w:t xml:space="preserve">   </w:t>
      </w:r>
      <w:r>
        <w:rPr>
          <w:rFonts w:hint="eastAsia" w:ascii="宋体" w:hAnsi="宋体" w:eastAsia="宋体" w:cs="宋体"/>
          <w:sz w:val="24"/>
        </w:rPr>
        <w:t xml:space="preserve"> “编号”：由奖励工作办公室填写。</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“项目名称(中文)”：应准确、简明地反映项目的技术内容和特征，字数(含符号)不超过30个汉字。</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“项目名称(英文)”：指项目名称的英译文，不超过200个字符。</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“主要完成人”：应符合《建材科技奖管理办法》的有关规定，并按贡献大小自左至右、自上至下顺序排列填写，</w:t>
      </w:r>
      <w:r>
        <w:rPr>
          <w:rFonts w:hint="eastAsia" w:ascii="宋体" w:hAnsi="宋体" w:eastAsia="宋体" w:cs="宋体"/>
          <w:lang w:eastAsia="zh-CN"/>
        </w:rPr>
        <w:t>提名</w:t>
      </w:r>
      <w:r>
        <w:rPr>
          <w:rFonts w:hint="eastAsia" w:ascii="宋体" w:hAnsi="宋体" w:eastAsia="宋体" w:cs="宋体"/>
        </w:rPr>
        <w:t>一等奖人数一般不超过12人，二等奖人数一般不超过10人，三等奖人数一般不超过6人。本栏目所列的完成人应对本项目的主要技术发明做出贡献，其中排名在</w:t>
      </w:r>
      <w:r>
        <w:rPr>
          <w:rFonts w:hint="eastAsia" w:ascii="宋体" w:hAnsi="宋体" w:eastAsia="宋体" w:cs="宋体"/>
          <w:b/>
          <w:bCs/>
        </w:rPr>
        <w:t>前三位完成人应为核心发明专利的发明人</w:t>
      </w:r>
      <w:r>
        <w:rPr>
          <w:rFonts w:hint="eastAsia" w:ascii="宋体" w:hAnsi="宋体" w:eastAsia="宋体" w:cs="宋体"/>
        </w:rPr>
        <w:t>。主课题的鉴定委员不能作为完成人。</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“主要完成单位”：指具有法人资格的单位。应符合《管理办法》的有关规定，并按照贡献大小从左至右、从上至下顺序排列填写。</w:t>
      </w:r>
    </w:p>
    <w:p>
      <w:pPr>
        <w:pStyle w:val="3"/>
        <w:keepNext w:val="0"/>
        <w:keepLines w:val="0"/>
        <w:pageBreakBefore w:val="0"/>
        <w:widowControl w:val="0"/>
        <w:kinsoku/>
        <w:wordWrap/>
        <w:overflowPunct/>
        <w:topLinePunct w:val="0"/>
        <w:bidi w:val="0"/>
        <w:adjustRightInd w:val="0"/>
        <w:snapToGrid w:val="0"/>
        <w:spacing w:after="0" w:line="360" w:lineRule="auto"/>
        <w:ind w:left="0" w:leftChars="0" w:firstLine="480" w:firstLineChars="200"/>
        <w:textAlignment w:val="auto"/>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推荐</w:t>
      </w:r>
      <w:r>
        <w:rPr>
          <w:rFonts w:hint="eastAsia" w:ascii="宋体" w:hAnsi="宋体" w:eastAsia="宋体" w:cs="宋体"/>
          <w:sz w:val="24"/>
        </w:rPr>
        <w:t>单位”：指</w:t>
      </w:r>
      <w:r>
        <w:rPr>
          <w:rFonts w:hint="eastAsia" w:ascii="宋体" w:hAnsi="宋体" w:eastAsia="宋体" w:cs="宋体"/>
          <w:sz w:val="24"/>
          <w:lang w:val="en-US" w:eastAsia="zh-CN"/>
        </w:rPr>
        <w:t>广东省建材产业各相关行业协会、学会等推荐</w:t>
      </w:r>
      <w:r>
        <w:rPr>
          <w:rFonts w:hint="eastAsia" w:ascii="宋体" w:hAnsi="宋体" w:eastAsia="宋体" w:cs="宋体"/>
          <w:kern w:val="2"/>
          <w:sz w:val="24"/>
          <w:szCs w:val="24"/>
          <w:lang w:val="en-US" w:eastAsia="zh-CN" w:bidi="ar-SA"/>
        </w:rPr>
        <w:t>。</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z w:val="24"/>
        </w:rPr>
      </w:pPr>
      <w:r>
        <w:rPr>
          <w:rFonts w:hint="eastAsia" w:ascii="宋体" w:hAnsi="宋体" w:eastAsia="宋体" w:cs="宋体"/>
          <w:sz w:val="24"/>
        </w:rPr>
        <w:t>成果应用的国民经济行业：按</w:t>
      </w:r>
      <w:r>
        <w:rPr>
          <w:rFonts w:hint="eastAsia" w:ascii="宋体" w:hAnsi="宋体" w:eastAsia="宋体" w:cs="宋体"/>
          <w:sz w:val="24"/>
          <w:lang w:eastAsia="zh-CN"/>
        </w:rPr>
        <w:t>提名</w:t>
      </w:r>
      <w:r>
        <w:rPr>
          <w:rFonts w:hint="eastAsia" w:ascii="宋体" w:hAnsi="宋体" w:eastAsia="宋体" w:cs="宋体"/>
          <w:sz w:val="24"/>
        </w:rPr>
        <w:t>项目成果所应用行业在相应字母上划“√”。</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z w:val="24"/>
        </w:rPr>
      </w:pPr>
      <w:r>
        <w:rPr>
          <w:rFonts w:hint="eastAsia" w:ascii="宋体" w:hAnsi="宋体" w:eastAsia="宋体" w:cs="宋体"/>
          <w:sz w:val="24"/>
        </w:rPr>
        <w:t>国家标准《GB/T4754-2002》国民经济行业分16个门类：（A）农、林、牧、渔业；（B）采掘业；（C）制造业；（D）电力、煤气及水的生产和供应业；（E）建筑业；（F）地质勘察业、水利管理业；（H）批发和零售贸易、餐饮业；（I）金融、保险业；（J）房地产业；（K）社会服务业；（L）卫生、体育和社会福利业；（M）教育、文化艺术和广播电影电视事业；（N）科学研究和综合技术服务业；（O）国家机关、党政机关、社会团体；（P）其他行业。</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“主题词”：按《国家汉语主题词表》填写3个至7个与</w:t>
      </w:r>
      <w:r>
        <w:rPr>
          <w:rFonts w:hint="eastAsia" w:ascii="宋体" w:hAnsi="宋体" w:eastAsia="宋体" w:cs="宋体"/>
          <w:sz w:val="24"/>
          <w:lang w:eastAsia="zh-CN"/>
        </w:rPr>
        <w:t>提名</w:t>
      </w:r>
      <w:r>
        <w:rPr>
          <w:rFonts w:hint="eastAsia" w:ascii="宋体" w:hAnsi="宋体" w:eastAsia="宋体" w:cs="宋体"/>
          <w:sz w:val="24"/>
        </w:rPr>
        <w:t>项目技术内容密切相关的主题词，各词语间应加“；”隔开。</w:t>
      </w:r>
    </w:p>
    <w:p>
      <w:pPr>
        <w:keepNext w:val="0"/>
        <w:keepLines w:val="0"/>
        <w:pageBreakBefore w:val="0"/>
        <w:widowControl w:val="0"/>
        <w:kinsoku/>
        <w:wordWrap/>
        <w:overflowPunct/>
        <w:topLinePunct w:val="0"/>
        <w:bidi w:val="0"/>
        <w:adjustRightInd w:val="0"/>
        <w:snapToGrid w:val="0"/>
        <w:spacing w:line="360" w:lineRule="auto"/>
        <w:ind w:firstLine="600"/>
        <w:textAlignment w:val="auto"/>
        <w:rPr>
          <w:rFonts w:hint="eastAsia" w:ascii="宋体" w:hAnsi="宋体" w:eastAsia="宋体" w:cs="宋体"/>
          <w:sz w:val="24"/>
        </w:rPr>
      </w:pPr>
      <w:r>
        <w:rPr>
          <w:rFonts w:hint="eastAsia" w:ascii="宋体" w:hAnsi="宋体" w:eastAsia="宋体" w:cs="宋体"/>
          <w:sz w:val="24"/>
        </w:rPr>
        <w:t>“学科(专业)分类”：指项目所属学科，按GB/T13745-2009（学科代码与分类）填写。可最多填写3个学科（专业）代码。原则上应填写三级学科名称，如果三级学科不能准确反映</w:t>
      </w:r>
      <w:r>
        <w:rPr>
          <w:rFonts w:hint="eastAsia" w:ascii="宋体" w:hAnsi="宋体" w:eastAsia="宋体" w:cs="宋体"/>
          <w:sz w:val="24"/>
          <w:lang w:eastAsia="zh-CN"/>
        </w:rPr>
        <w:t>提名</w:t>
      </w:r>
      <w:r>
        <w:rPr>
          <w:rFonts w:hint="eastAsia" w:ascii="宋体" w:hAnsi="宋体" w:eastAsia="宋体" w:cs="宋体"/>
          <w:sz w:val="24"/>
        </w:rPr>
        <w:t>项目的所属学科，可以选择二级学科。</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“任务来源”：在相应的字母上划“√”。</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A. “国家计划”：指正式列入国家计划的项目；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B. “部、委计划”：指国家计划以外，国务院各部委或直属单位下达的任务；</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C. “省、自治区、直辖市计划”：指国家计划以外，由省、自治区、直辖市(或通过有关厅、局)下达的任务；</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D. “基金资助”：指以国家基金形式资助的项目；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E. “国际合作”：指由外国政府或组织委托或共同研究、开发的项目；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F. “其它单位委托”：指各种企事业单位委托的项目；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G. “自选”：指本基层单位提出或批准的、占用本职工作时间研究开发的项目；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H. “非职务”：指非本单位任务，不利用本单位物质条件和时间所完成的与本职工作无关的或者无正式工作单位的研究开发项目；</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I. “其它”：不能归属于上述各类的职务研究开发项目。</w:t>
      </w:r>
    </w:p>
    <w:p>
      <w:pPr>
        <w:keepNext w:val="0"/>
        <w:keepLines w:val="0"/>
        <w:pageBreakBefore w:val="0"/>
        <w:widowControl w:val="0"/>
        <w:kinsoku/>
        <w:wordWrap/>
        <w:overflowPunct/>
        <w:topLinePunct w:val="0"/>
        <w:bidi w:val="0"/>
        <w:adjustRightInd w:val="0"/>
        <w:snapToGrid w:val="0"/>
        <w:spacing w:line="360" w:lineRule="auto"/>
        <w:ind w:firstLine="480"/>
        <w:textAlignment w:val="auto"/>
        <w:rPr>
          <w:rFonts w:hint="eastAsia" w:ascii="宋体" w:hAnsi="宋体" w:eastAsia="宋体" w:cs="宋体"/>
          <w:sz w:val="24"/>
        </w:rPr>
      </w:pPr>
      <w:r>
        <w:rPr>
          <w:rFonts w:hint="eastAsia" w:ascii="宋体" w:hAnsi="宋体" w:eastAsia="宋体" w:cs="宋体"/>
          <w:sz w:val="24"/>
        </w:rPr>
        <w:t>“计划(基金)名称和编号”：指上述各类的研究开发项目列入计划的名称和编号。</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sz w:val="24"/>
        </w:rPr>
      </w:pPr>
      <w:r>
        <w:rPr>
          <w:rFonts w:hint="eastAsia" w:ascii="宋体" w:hAnsi="宋体" w:eastAsia="宋体" w:cs="宋体"/>
          <w:sz w:val="24"/>
        </w:rPr>
        <w:t xml:space="preserve">    《授权发明专利（项）》，指直接支持该项目发明成立的已授权发明专利数，列入计数的专利应为本项目独有用过的。</w:t>
      </w:r>
    </w:p>
    <w:p>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sz w:val="24"/>
        </w:rPr>
      </w:pPr>
      <w:r>
        <w:rPr>
          <w:rFonts w:hint="eastAsia" w:ascii="宋体" w:hAnsi="宋体" w:eastAsia="宋体" w:cs="宋体"/>
          <w:sz w:val="24"/>
        </w:rPr>
        <w:t xml:space="preserve">    《授权的其他知识产权（项）》，指直接支持该项目发明成立的除发明专利外其他授权的知识产权数，如授权的实用新型专利、软件著作权、集成电路布图设计权、植物新品种权等等。列入计数的知识产权应为本项目独有。</w:t>
      </w:r>
    </w:p>
    <w:p>
      <w:pPr>
        <w:keepNext w:val="0"/>
        <w:keepLines w:val="0"/>
        <w:pageBreakBefore w:val="0"/>
        <w:widowControl w:val="0"/>
        <w:kinsoku/>
        <w:wordWrap/>
        <w:overflowPunct/>
        <w:topLinePunct w:val="0"/>
        <w:bidi w:val="0"/>
        <w:adjustRightInd w:val="0"/>
        <w:snapToGrid w:val="0"/>
        <w:spacing w:line="360" w:lineRule="auto"/>
        <w:ind w:firstLine="470" w:firstLineChars="196"/>
        <w:jc w:val="left"/>
        <w:textAlignment w:val="auto"/>
        <w:rPr>
          <w:rFonts w:hint="eastAsia" w:ascii="宋体" w:hAnsi="宋体" w:eastAsia="宋体" w:cs="宋体"/>
          <w:sz w:val="24"/>
        </w:rPr>
      </w:pPr>
      <w:r>
        <w:rPr>
          <w:rFonts w:hint="eastAsia" w:ascii="宋体" w:hAnsi="宋体" w:eastAsia="宋体" w:cs="宋体"/>
          <w:sz w:val="24"/>
        </w:rPr>
        <w:t>“项目起止时间”：“起始时间”指立项研究、开始研制日期，“完成时间”指项目通过验收、鉴定或投产日期。</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sz w:val="24"/>
        </w:rPr>
      </w:pPr>
      <w:r>
        <w:rPr>
          <w:rFonts w:hint="eastAsia" w:ascii="宋体" w:hAnsi="宋体" w:eastAsia="宋体" w:cs="宋体"/>
          <w:b/>
          <w:sz w:val="24"/>
        </w:rPr>
        <w:t xml:space="preserve">    二、项目简介</w:t>
      </w:r>
    </w:p>
    <w:p>
      <w:pPr>
        <w:keepNext w:val="0"/>
        <w:keepLines w:val="0"/>
        <w:pageBreakBefore w:val="0"/>
        <w:widowControl w:val="0"/>
        <w:kinsoku/>
        <w:wordWrap/>
        <w:overflowPunct/>
        <w:topLinePunct w:val="0"/>
        <w:bidi w:val="0"/>
        <w:adjustRightInd w:val="0"/>
        <w:snapToGrid w:val="0"/>
        <w:spacing w:line="360" w:lineRule="auto"/>
        <w:ind w:firstLine="470" w:firstLineChars="196"/>
        <w:jc w:val="left"/>
        <w:textAlignment w:val="auto"/>
        <w:rPr>
          <w:rFonts w:hint="eastAsia" w:ascii="宋体" w:hAnsi="宋体" w:eastAsia="宋体" w:cs="宋体"/>
          <w:sz w:val="24"/>
        </w:rPr>
      </w:pPr>
      <w:r>
        <w:rPr>
          <w:rFonts w:hint="eastAsia" w:ascii="宋体" w:hAnsi="宋体" w:eastAsia="宋体" w:cs="宋体"/>
          <w:sz w:val="24"/>
        </w:rPr>
        <w:t xml:space="preserve">“项目简介”：是向国内外公开宣传、介绍本项目的资料，应客观、准确、扼要地介绍项目所属科学技术领域、主要技术内容、授权专利情况、技术经济指标、应用推广及效益情况等，要求不超过1页。 </w:t>
      </w:r>
    </w:p>
    <w:p>
      <w:pPr>
        <w:pStyle w:val="4"/>
        <w:keepNext w:val="0"/>
        <w:keepLines w:val="0"/>
        <w:pageBreakBefore w:val="0"/>
        <w:widowControl w:val="0"/>
        <w:kinsoku/>
        <w:wordWrap/>
        <w:overflowPunct/>
        <w:topLinePunct w:val="0"/>
        <w:bidi w:val="0"/>
        <w:adjustRightInd w:val="0"/>
        <w:snapToGrid w:val="0"/>
        <w:spacing w:line="360" w:lineRule="auto"/>
        <w:ind w:firstLine="482"/>
        <w:textAlignment w:val="auto"/>
        <w:outlineLvl w:val="1"/>
        <w:rPr>
          <w:rFonts w:hint="eastAsia" w:ascii="宋体" w:hAnsi="宋体" w:eastAsia="宋体" w:cs="宋体"/>
          <w:b/>
          <w:bCs/>
        </w:rPr>
      </w:pPr>
      <w:r>
        <w:rPr>
          <w:rFonts w:hint="eastAsia" w:ascii="宋体" w:hAnsi="宋体" w:eastAsia="宋体" w:cs="宋体"/>
          <w:b/>
          <w:bCs/>
        </w:rPr>
        <w:t>三、主要技术发明</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主要技术发明》是项目的核心内容，也是评价项目、遴选专家、处理异议的主要依据。主要技术发明应以知识产权证明为依据，对项目技术内容中前人所没有的，具有创造性的关键技术进行归纳和提炼，应简明、准确、完整地阐述，每项技术发明应相对独立存在，按其重要程度排序，用序号分开；并应在每项技术发明后面标明该技术发明已取得的发明专利授权号，要求不超过800个汉字。项目的应用效果、意义等不要列入。</w:t>
      </w:r>
    </w:p>
    <w:p>
      <w:pPr>
        <w:pStyle w:val="4"/>
        <w:keepNext w:val="0"/>
        <w:keepLines w:val="0"/>
        <w:pageBreakBefore w:val="0"/>
        <w:widowControl w:val="0"/>
        <w:kinsoku/>
        <w:wordWrap/>
        <w:overflowPunct/>
        <w:topLinePunct w:val="0"/>
        <w:bidi w:val="0"/>
        <w:adjustRightInd w:val="0"/>
        <w:snapToGrid w:val="0"/>
        <w:spacing w:line="360" w:lineRule="auto"/>
        <w:ind w:firstLine="482"/>
        <w:textAlignment w:val="auto"/>
        <w:outlineLvl w:val="1"/>
        <w:rPr>
          <w:rFonts w:hint="eastAsia" w:ascii="宋体" w:hAnsi="宋体" w:eastAsia="宋体" w:cs="宋体"/>
          <w:b/>
          <w:bCs/>
        </w:rPr>
      </w:pPr>
      <w:r>
        <w:rPr>
          <w:rFonts w:hint="eastAsia" w:ascii="宋体" w:hAnsi="宋体" w:eastAsia="宋体" w:cs="宋体"/>
          <w:b/>
          <w:bCs/>
        </w:rPr>
        <w:t>四、项目详细内容</w:t>
      </w:r>
    </w:p>
    <w:p>
      <w:pPr>
        <w:pStyle w:val="4"/>
        <w:keepNext w:val="0"/>
        <w:keepLines w:val="0"/>
        <w:pageBreakBefore w:val="0"/>
        <w:widowControl w:val="0"/>
        <w:kinsoku/>
        <w:wordWrap/>
        <w:overflowPunct/>
        <w:topLinePunct w:val="0"/>
        <w:bidi w:val="0"/>
        <w:adjustRightInd w:val="0"/>
        <w:snapToGrid w:val="0"/>
        <w:spacing w:line="360" w:lineRule="auto"/>
        <w:textAlignment w:val="auto"/>
        <w:outlineLvl w:val="2"/>
        <w:rPr>
          <w:rFonts w:hint="eastAsia" w:ascii="宋体" w:hAnsi="宋体" w:eastAsia="宋体" w:cs="宋体"/>
          <w:sz w:val="24"/>
        </w:rPr>
      </w:pPr>
      <w:r>
        <w:rPr>
          <w:rFonts w:hint="eastAsia" w:ascii="宋体" w:hAnsi="宋体" w:eastAsia="宋体" w:cs="宋体"/>
          <w:sz w:val="24"/>
        </w:rPr>
        <w:t>“项目详细内容”：应按《</w:t>
      </w:r>
      <w:r>
        <w:rPr>
          <w:rFonts w:hint="eastAsia" w:ascii="宋体" w:hAnsi="宋体" w:eastAsia="宋体" w:cs="宋体"/>
          <w:sz w:val="24"/>
          <w:lang w:val="en-US" w:eastAsia="zh-CN"/>
        </w:rPr>
        <w:t>申报</w:t>
      </w:r>
      <w:r>
        <w:rPr>
          <w:rFonts w:hint="eastAsia" w:ascii="宋体" w:hAnsi="宋体" w:eastAsia="宋体" w:cs="宋体"/>
          <w:sz w:val="24"/>
        </w:rPr>
        <w:t>书》规定的栏目内容及本说明的有关要求，详实、准确、全面地填写。总共不超过15页。</w:t>
      </w:r>
    </w:p>
    <w:p>
      <w:pPr>
        <w:pStyle w:val="4"/>
        <w:keepNext w:val="0"/>
        <w:keepLines w:val="0"/>
        <w:pageBreakBefore w:val="0"/>
        <w:widowControl w:val="0"/>
        <w:kinsoku/>
        <w:wordWrap/>
        <w:overflowPunct/>
        <w:topLinePunct w:val="0"/>
        <w:bidi w:val="0"/>
        <w:adjustRightInd w:val="0"/>
        <w:snapToGrid w:val="0"/>
        <w:spacing w:line="360" w:lineRule="auto"/>
        <w:textAlignment w:val="auto"/>
        <w:outlineLvl w:val="2"/>
        <w:rPr>
          <w:rFonts w:hint="eastAsia" w:ascii="宋体" w:hAnsi="宋体" w:eastAsia="宋体" w:cs="宋体"/>
        </w:rPr>
      </w:pPr>
      <w:r>
        <w:rPr>
          <w:rFonts w:hint="eastAsia" w:ascii="宋体" w:hAnsi="宋体" w:eastAsia="宋体" w:cs="宋体"/>
          <w:bCs/>
        </w:rPr>
        <w:t>1.</w:t>
      </w:r>
      <w:r>
        <w:rPr>
          <w:rFonts w:hint="eastAsia" w:ascii="宋体" w:hAnsi="宋体" w:eastAsia="宋体" w:cs="宋体"/>
          <w:b/>
          <w:bCs/>
        </w:rPr>
        <w:t>《立项背景》</w:t>
      </w:r>
      <w:r>
        <w:rPr>
          <w:rFonts w:hint="eastAsia" w:ascii="宋体" w:hAnsi="宋体" w:eastAsia="宋体" w:cs="宋体"/>
        </w:rPr>
        <w:t>应简明扼要地概述</w:t>
      </w:r>
      <w:r>
        <w:rPr>
          <w:rFonts w:hint="eastAsia" w:ascii="宋体" w:hAnsi="宋体" w:eastAsia="宋体" w:cs="宋体"/>
          <w:lang w:eastAsia="zh-CN"/>
        </w:rPr>
        <w:t>提名</w:t>
      </w:r>
      <w:r>
        <w:rPr>
          <w:rFonts w:hint="eastAsia" w:ascii="宋体" w:hAnsi="宋体" w:eastAsia="宋体" w:cs="宋体"/>
        </w:rPr>
        <w:t>项目立项时国内外相关科学技术状况、主要技术经济指标、尚待解决的问题及立项目的。要求不超过800个汉字。</w:t>
      </w:r>
    </w:p>
    <w:p>
      <w:pPr>
        <w:pStyle w:val="4"/>
        <w:keepNext w:val="0"/>
        <w:keepLines w:val="0"/>
        <w:pageBreakBefore w:val="0"/>
        <w:widowControl w:val="0"/>
        <w:kinsoku/>
        <w:wordWrap/>
        <w:overflowPunct/>
        <w:topLinePunct w:val="0"/>
        <w:bidi w:val="0"/>
        <w:adjustRightInd w:val="0"/>
        <w:snapToGrid w:val="0"/>
        <w:spacing w:line="360" w:lineRule="auto"/>
        <w:textAlignment w:val="auto"/>
        <w:outlineLvl w:val="2"/>
        <w:rPr>
          <w:rFonts w:hint="eastAsia" w:ascii="宋体" w:hAnsi="宋体" w:eastAsia="宋体" w:cs="宋体"/>
        </w:rPr>
      </w:pPr>
      <w:r>
        <w:rPr>
          <w:rFonts w:hint="eastAsia" w:ascii="宋体" w:hAnsi="宋体" w:eastAsia="宋体" w:cs="宋体"/>
          <w:bCs/>
        </w:rPr>
        <w:t>2.</w:t>
      </w:r>
      <w:r>
        <w:rPr>
          <w:rFonts w:hint="eastAsia" w:ascii="宋体" w:hAnsi="宋体" w:eastAsia="宋体" w:cs="宋体"/>
          <w:b/>
          <w:bCs/>
        </w:rPr>
        <w:t>《详细科学技术内容》</w:t>
      </w:r>
      <w:r>
        <w:rPr>
          <w:rFonts w:hint="eastAsia" w:ascii="宋体" w:hAnsi="宋体" w:eastAsia="宋体" w:cs="宋体"/>
        </w:rPr>
        <w:t>应围绕</w:t>
      </w:r>
      <w:r>
        <w:rPr>
          <w:rFonts w:hint="eastAsia" w:ascii="宋体" w:hAnsi="宋体" w:eastAsia="宋体" w:cs="宋体"/>
          <w:lang w:eastAsia="zh-CN"/>
        </w:rPr>
        <w:t>提名</w:t>
      </w:r>
      <w:r>
        <w:rPr>
          <w:rFonts w:hint="eastAsia" w:ascii="宋体" w:hAnsi="宋体" w:eastAsia="宋体" w:cs="宋体"/>
        </w:rPr>
        <w:t>项目的技术发明及项目的技术思路、技术原理或技术方法以及实施效果进行全面阐述，因此，凡涉及该项目技术实质内容的说明、论证及实验结果等内容叙述，应能得到旁证材料的支持。一般不应采取见**附件的表达形式，必要的图示须就近插入相应的正文中，不宜另附。按照发明不同类型要求填写，具体要求如下：</w:t>
      </w:r>
    </w:p>
    <w:p>
      <w:pPr>
        <w:pStyle w:val="4"/>
        <w:keepNext w:val="0"/>
        <w:keepLines w:val="0"/>
        <w:pageBreakBefore w:val="0"/>
        <w:widowControl w:val="0"/>
        <w:kinsoku/>
        <w:wordWrap/>
        <w:overflowPunct/>
        <w:topLinePunct w:val="0"/>
        <w:bidi w:val="0"/>
        <w:adjustRightInd w:val="0"/>
        <w:snapToGrid w:val="0"/>
        <w:spacing w:line="360" w:lineRule="auto"/>
        <w:textAlignment w:val="auto"/>
        <w:outlineLvl w:val="3"/>
        <w:rPr>
          <w:rFonts w:hint="eastAsia" w:ascii="宋体" w:hAnsi="宋体" w:eastAsia="宋体" w:cs="宋体"/>
        </w:rPr>
      </w:pPr>
      <w:r>
        <w:rPr>
          <w:rFonts w:hint="eastAsia" w:ascii="宋体" w:hAnsi="宋体" w:eastAsia="宋体" w:cs="宋体"/>
        </w:rPr>
        <w:t xml:space="preserve">（1）科学技术内容 </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①产品发明。包括仪器、设备、器械、工具、零部件及生物新品种等。其基本写法按结构描述，一般要写四点：［1］按结构图（装配图、剖面图）从静态到动态作总的描述，静态用以说明构成发明的组成部分，动态用以说明动作程序。［2］画出关键部件图作深入描述，包括特殊加工工艺、特殊材料、特殊调试技术等。［3］列出性能指标。［4］构成发明的其他内容。所有机械图均不注尺寸，但应按比例绘制并标出图序，注出零部件的名称。</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②工艺发明。包括工业、农业、医疗卫生和国家安全领域的各种技术方法。其基本写法按相应步骤及实现条件描述其特点，一般要写四点：［1］基本原理。已知的原理只需写明采用了什么原理，新的原理要列出结论性公式（不写推导过程）。［2］实施步骤。如工艺流程、安装步骤等。［3］实现的条件。如工艺条件、使用的原料等。［4］完成动作所采用的设备。对于构成发明的特殊装备，还应参照产品发明的写法，进一步详细描述其特征。</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③材料发明。材料包括用各种技术方法获得的新物质等。一般要写四点：［1］组成成分。包括各物质元素的名称、特性、配比及结构式。［2］合成方法或者制造工艺。包括工艺流程、工艺参数（含最佳参数）。［3］完成工艺所需的特殊设备（参照产品发明写）。［4］物理化学性能。还应详细填写实施的范围、规模和已达到的效果，简明阐述预期效果和对专业技术发展所起的作用意义等，包括提高专业技术水平、简化工艺过程、节省能源、降低原材料消耗、提高经济效益或社会效益等。</w:t>
      </w:r>
    </w:p>
    <w:p>
      <w:pPr>
        <w:pStyle w:val="4"/>
        <w:keepNext w:val="0"/>
        <w:keepLines w:val="0"/>
        <w:pageBreakBefore w:val="0"/>
        <w:widowControl w:val="0"/>
        <w:kinsoku/>
        <w:wordWrap/>
        <w:overflowPunct/>
        <w:topLinePunct w:val="0"/>
        <w:bidi w:val="0"/>
        <w:adjustRightInd w:val="0"/>
        <w:snapToGrid w:val="0"/>
        <w:spacing w:line="360" w:lineRule="auto"/>
        <w:textAlignment w:val="auto"/>
        <w:outlineLvl w:val="3"/>
        <w:rPr>
          <w:rFonts w:hint="eastAsia" w:ascii="宋体" w:hAnsi="宋体" w:eastAsia="宋体" w:cs="宋体"/>
        </w:rPr>
      </w:pPr>
      <w:r>
        <w:rPr>
          <w:rFonts w:hint="eastAsia" w:ascii="宋体" w:hAnsi="宋体" w:eastAsia="宋体" w:cs="宋体"/>
        </w:rPr>
        <w:t>（2）与当前国内外同类技术主要参数、效益、市场竞争力的比较</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应就项目的总体科学技术水平、主要技术经济指标与当前国内国外先进的同类技术以列表方式进行全面比较，同时加以综合叙述，应提供支持其比较结果的旁证材料作为附件。指出存在的问题及采取哪些改进措施。</w:t>
      </w:r>
    </w:p>
    <w:p>
      <w:pPr>
        <w:pStyle w:val="4"/>
        <w:keepNext w:val="0"/>
        <w:keepLines w:val="0"/>
        <w:pageBreakBefore w:val="0"/>
        <w:widowControl w:val="0"/>
        <w:kinsoku/>
        <w:wordWrap/>
        <w:overflowPunct/>
        <w:topLinePunct w:val="0"/>
        <w:bidi w:val="0"/>
        <w:adjustRightInd w:val="0"/>
        <w:snapToGrid w:val="0"/>
        <w:spacing w:line="360" w:lineRule="auto"/>
        <w:ind w:left="480" w:firstLine="0" w:firstLineChars="0"/>
        <w:textAlignment w:val="auto"/>
        <w:rPr>
          <w:rFonts w:hint="eastAsia" w:ascii="宋体" w:hAnsi="宋体" w:eastAsia="宋体" w:cs="宋体"/>
        </w:rPr>
      </w:pPr>
      <w:r>
        <w:rPr>
          <w:rFonts w:hint="eastAsia" w:ascii="宋体" w:hAnsi="宋体" w:eastAsia="宋体" w:cs="宋体"/>
          <w:b/>
          <w:bCs/>
          <w:color w:val="000000"/>
        </w:rPr>
        <w:t xml:space="preserve">3. </w:t>
      </w:r>
      <w:r>
        <w:rPr>
          <w:rFonts w:hint="eastAsia" w:ascii="宋体" w:hAnsi="宋体" w:eastAsia="宋体" w:cs="宋体"/>
          <w:b/>
          <w:bCs/>
        </w:rPr>
        <w:t>《</w:t>
      </w:r>
      <w:r>
        <w:rPr>
          <w:rFonts w:hint="eastAsia" w:ascii="宋体" w:hAnsi="宋体" w:eastAsia="宋体" w:cs="宋体"/>
          <w:b/>
          <w:bCs/>
          <w:color w:val="000000"/>
        </w:rPr>
        <w:t>技术局限性</w:t>
      </w:r>
      <w:r>
        <w:rPr>
          <w:rFonts w:hint="eastAsia" w:ascii="宋体" w:hAnsi="宋体" w:eastAsia="宋体" w:cs="宋体"/>
          <w:b/>
          <w:bCs/>
          <w:color w:val="000000"/>
          <w:lang w:eastAsia="zh-CN"/>
        </w:rPr>
        <w:t>》</w:t>
      </w:r>
      <w:r>
        <w:rPr>
          <w:rFonts w:hint="eastAsia" w:ascii="宋体" w:hAnsi="宋体" w:eastAsia="宋体" w:cs="宋体"/>
          <w:color w:val="000000"/>
        </w:rPr>
        <w:t>不超过1页。简明、准确地阐述本项目在现阶段存在的技术局限性及今后的主要研究方向。</w:t>
      </w:r>
    </w:p>
    <w:p>
      <w:pPr>
        <w:keepNext w:val="0"/>
        <w:keepLines w:val="0"/>
        <w:pageBreakBefore w:val="0"/>
        <w:widowControl w:val="0"/>
        <w:kinsoku/>
        <w:wordWrap/>
        <w:overflowPunct/>
        <w:topLinePunct w:val="0"/>
        <w:bidi w:val="0"/>
        <w:adjustRightInd w:val="0"/>
        <w:snapToGrid w:val="0"/>
        <w:spacing w:line="360" w:lineRule="auto"/>
        <w:ind w:firstLine="480"/>
        <w:textAlignment w:val="auto"/>
        <w:rPr>
          <w:rFonts w:hint="eastAsia" w:ascii="宋体" w:hAnsi="宋体" w:eastAsia="宋体" w:cs="宋体"/>
          <w:b/>
          <w:sz w:val="24"/>
        </w:rPr>
      </w:pPr>
      <w:r>
        <w:rPr>
          <w:rFonts w:hint="eastAsia" w:ascii="宋体" w:hAnsi="宋体" w:eastAsia="宋体" w:cs="宋体"/>
          <w:b/>
          <w:sz w:val="24"/>
        </w:rPr>
        <w:t>五、客观评价</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jc w:val="left"/>
        <w:textAlignment w:val="auto"/>
        <w:rPr>
          <w:rFonts w:hint="eastAsia" w:ascii="宋体" w:hAnsi="宋体" w:eastAsia="宋体" w:cs="宋体"/>
          <w:sz w:val="24"/>
        </w:rPr>
      </w:pPr>
      <w:r>
        <w:rPr>
          <w:rFonts w:hint="eastAsia" w:ascii="宋体" w:hAnsi="宋体" w:eastAsia="宋体" w:cs="宋体"/>
          <w:sz w:val="24"/>
        </w:rPr>
        <w:t>客观评价是指被</w:t>
      </w:r>
      <w:r>
        <w:rPr>
          <w:rFonts w:hint="eastAsia" w:ascii="宋体" w:hAnsi="宋体" w:eastAsia="宋体" w:cs="宋体"/>
          <w:sz w:val="24"/>
          <w:lang w:eastAsia="zh-CN"/>
        </w:rPr>
        <w:t>提名</w:t>
      </w:r>
      <w:r>
        <w:rPr>
          <w:rFonts w:hint="eastAsia" w:ascii="宋体" w:hAnsi="宋体" w:eastAsia="宋体" w:cs="宋体"/>
          <w:sz w:val="24"/>
        </w:rPr>
        <w:t>项目完成人和具有直接利益相关者之外第三方对</w:t>
      </w:r>
      <w:r>
        <w:rPr>
          <w:rFonts w:hint="eastAsia" w:ascii="宋体" w:hAnsi="宋体" w:eastAsia="宋体" w:cs="宋体"/>
          <w:sz w:val="24"/>
          <w:lang w:eastAsia="zh-CN"/>
        </w:rPr>
        <w:t>提名</w:t>
      </w:r>
      <w:r>
        <w:rPr>
          <w:rFonts w:hint="eastAsia" w:ascii="宋体" w:hAnsi="宋体" w:eastAsia="宋体" w:cs="宋体"/>
          <w:sz w:val="24"/>
        </w:rPr>
        <w:t>项目技术内容等做出的具有法律效力或公信力的评价文件，如国家相关部门的技术检测报告、鉴定结论、科技查新报告、用户应用技术评价，或者同行科技工作者在学术刊物或公开场合发表的评价性意见。</w:t>
      </w:r>
    </w:p>
    <w:p>
      <w:pPr>
        <w:pStyle w:val="4"/>
        <w:keepNext w:val="0"/>
        <w:keepLines w:val="0"/>
        <w:pageBreakBefore w:val="0"/>
        <w:widowControl w:val="0"/>
        <w:kinsoku/>
        <w:wordWrap/>
        <w:overflowPunct/>
        <w:topLinePunct w:val="0"/>
        <w:bidi w:val="0"/>
        <w:adjustRightInd w:val="0"/>
        <w:snapToGrid w:val="0"/>
        <w:spacing w:line="360" w:lineRule="auto"/>
        <w:textAlignment w:val="auto"/>
        <w:outlineLvl w:val="3"/>
        <w:rPr>
          <w:rFonts w:hint="eastAsia" w:ascii="宋体" w:hAnsi="宋体" w:eastAsia="宋体" w:cs="宋体"/>
          <w:b/>
          <w:bCs/>
        </w:rPr>
      </w:pPr>
      <w:r>
        <w:rPr>
          <w:rFonts w:hint="eastAsia" w:ascii="宋体" w:hAnsi="宋体" w:eastAsia="宋体" w:cs="宋体"/>
          <w:b/>
          <w:bCs/>
        </w:rPr>
        <w:t>六、推广应用情况、经济效益和社会效益</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bCs/>
        </w:rPr>
      </w:pPr>
      <w:r>
        <w:rPr>
          <w:rFonts w:hint="eastAsia" w:ascii="宋体" w:hAnsi="宋体" w:eastAsia="宋体" w:cs="宋体"/>
          <w:b/>
          <w:bCs/>
        </w:rPr>
        <w:t>1．推广应用情况</w:t>
      </w:r>
    </w:p>
    <w:p>
      <w:pPr>
        <w:pStyle w:val="4"/>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rPr>
      </w:pPr>
      <w:r>
        <w:rPr>
          <w:rFonts w:hint="eastAsia" w:ascii="宋体" w:hAnsi="宋体" w:eastAsia="宋体" w:cs="宋体"/>
        </w:rPr>
        <w:t>应就该项整体技术的生产、应用、推广及预期应用前景等进行概述，列出该项目整体技术应用单位目录，目录内容包括：应用单位名称、联系人及联系电话、应用起始时间、应用技术、经济效益，并应提供重要应用的附件材料。要求项目整体技术应用一年以上（即截止日为202</w:t>
      </w:r>
      <w:r>
        <w:rPr>
          <w:rFonts w:hint="eastAsia" w:ascii="宋体" w:hAnsi="宋体" w:eastAsia="宋体" w:cs="宋体"/>
          <w:lang w:val="en-US" w:eastAsia="zh-CN"/>
        </w:rPr>
        <w:t>1</w:t>
      </w:r>
      <w:r>
        <w:rPr>
          <w:rFonts w:hint="eastAsia" w:ascii="宋体" w:hAnsi="宋体" w:eastAsia="宋体" w:cs="宋体"/>
        </w:rPr>
        <w:t>年6月30日）。</w:t>
      </w:r>
    </w:p>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主要应用单位情况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8"/>
        <w:gridCol w:w="1260"/>
        <w:gridCol w:w="2310"/>
        <w:gridCol w:w="2625"/>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noWrap w:val="0"/>
            <w:vAlign w:val="top"/>
          </w:tcPr>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应用单位名称</w:t>
            </w:r>
          </w:p>
        </w:tc>
        <w:tc>
          <w:tcPr>
            <w:tcW w:w="1260" w:type="dxa"/>
            <w:noWrap w:val="0"/>
            <w:vAlign w:val="top"/>
          </w:tcPr>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应用技术</w:t>
            </w:r>
          </w:p>
        </w:tc>
        <w:tc>
          <w:tcPr>
            <w:tcW w:w="2310" w:type="dxa"/>
            <w:noWrap w:val="0"/>
            <w:vAlign w:val="top"/>
          </w:tcPr>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应用的起止时间</w:t>
            </w:r>
          </w:p>
        </w:tc>
        <w:tc>
          <w:tcPr>
            <w:tcW w:w="2625" w:type="dxa"/>
            <w:noWrap w:val="0"/>
            <w:vAlign w:val="top"/>
          </w:tcPr>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应用单位联系人/电话</w:t>
            </w:r>
          </w:p>
        </w:tc>
        <w:tc>
          <w:tcPr>
            <w:tcW w:w="1871" w:type="dxa"/>
            <w:noWrap w:val="0"/>
            <w:vAlign w:val="top"/>
          </w:tcPr>
          <w:p>
            <w:pPr>
              <w:autoSpaceDE w:val="0"/>
              <w:autoSpaceDN w:val="0"/>
              <w:adjustRightInd w:val="0"/>
              <w:jc w:val="center"/>
              <w:rPr>
                <w:rFonts w:hint="eastAsia" w:ascii="宋体" w:hAnsi="宋体" w:eastAsia="宋体" w:cs="宋体"/>
                <w:kern w:val="0"/>
                <w:sz w:val="24"/>
              </w:rPr>
            </w:pPr>
            <w:r>
              <w:rPr>
                <w:rFonts w:hint="eastAsia" w:ascii="宋体" w:hAnsi="宋体" w:eastAsia="宋体" w:cs="宋体"/>
                <w:kern w:val="0"/>
                <w:sz w:val="24"/>
              </w:rPr>
              <w:t>经济、社会效益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noWrap w:val="0"/>
            <w:vAlign w:val="top"/>
          </w:tcPr>
          <w:p>
            <w:pPr>
              <w:autoSpaceDE w:val="0"/>
              <w:autoSpaceDN w:val="0"/>
              <w:adjustRightInd w:val="0"/>
              <w:jc w:val="center"/>
              <w:rPr>
                <w:rFonts w:hint="eastAsia" w:ascii="宋体" w:hAnsi="宋体" w:eastAsia="宋体" w:cs="宋体"/>
                <w:kern w:val="0"/>
                <w:sz w:val="24"/>
              </w:rPr>
            </w:pPr>
          </w:p>
        </w:tc>
        <w:tc>
          <w:tcPr>
            <w:tcW w:w="1260" w:type="dxa"/>
            <w:noWrap w:val="0"/>
            <w:vAlign w:val="top"/>
          </w:tcPr>
          <w:p>
            <w:pPr>
              <w:autoSpaceDE w:val="0"/>
              <w:autoSpaceDN w:val="0"/>
              <w:adjustRightInd w:val="0"/>
              <w:jc w:val="center"/>
              <w:rPr>
                <w:rFonts w:hint="eastAsia" w:ascii="宋体" w:hAnsi="宋体" w:eastAsia="宋体" w:cs="宋体"/>
                <w:kern w:val="0"/>
                <w:sz w:val="24"/>
              </w:rPr>
            </w:pPr>
          </w:p>
        </w:tc>
        <w:tc>
          <w:tcPr>
            <w:tcW w:w="2310" w:type="dxa"/>
            <w:noWrap w:val="0"/>
            <w:vAlign w:val="top"/>
          </w:tcPr>
          <w:p>
            <w:pPr>
              <w:autoSpaceDE w:val="0"/>
              <w:autoSpaceDN w:val="0"/>
              <w:adjustRightInd w:val="0"/>
              <w:jc w:val="center"/>
              <w:rPr>
                <w:rFonts w:hint="eastAsia" w:ascii="宋体" w:hAnsi="宋体" w:eastAsia="宋体" w:cs="宋体"/>
                <w:kern w:val="0"/>
                <w:sz w:val="24"/>
              </w:rPr>
            </w:pPr>
          </w:p>
        </w:tc>
        <w:tc>
          <w:tcPr>
            <w:tcW w:w="2625" w:type="dxa"/>
            <w:noWrap w:val="0"/>
            <w:vAlign w:val="top"/>
          </w:tcPr>
          <w:p>
            <w:pPr>
              <w:autoSpaceDE w:val="0"/>
              <w:autoSpaceDN w:val="0"/>
              <w:adjustRightInd w:val="0"/>
              <w:jc w:val="center"/>
              <w:rPr>
                <w:rFonts w:hint="eastAsia" w:ascii="宋体" w:hAnsi="宋体" w:eastAsia="宋体" w:cs="宋体"/>
                <w:kern w:val="0"/>
                <w:sz w:val="24"/>
              </w:rPr>
            </w:pPr>
          </w:p>
        </w:tc>
        <w:tc>
          <w:tcPr>
            <w:tcW w:w="1871" w:type="dxa"/>
            <w:noWrap w:val="0"/>
            <w:vAlign w:val="top"/>
          </w:tcPr>
          <w:p>
            <w:pPr>
              <w:autoSpaceDE w:val="0"/>
              <w:autoSpaceDN w:val="0"/>
              <w:adjustRightInd w:val="0"/>
              <w:jc w:val="center"/>
              <w:rPr>
                <w:rFonts w:hint="eastAsia" w:ascii="宋体" w:hAnsi="宋体" w:eastAsia="宋体" w:cs="宋体"/>
                <w:kern w:val="0"/>
                <w:sz w:val="24"/>
              </w:rPr>
            </w:pPr>
          </w:p>
        </w:tc>
      </w:tr>
    </w:tbl>
    <w:p>
      <w:pPr>
        <w:autoSpaceDE w:val="0"/>
        <w:autoSpaceDN w:val="0"/>
        <w:adjustRightInd w:val="0"/>
        <w:jc w:val="center"/>
        <w:rPr>
          <w:rFonts w:hint="eastAsia" w:ascii="宋体" w:hAnsi="宋体" w:eastAsia="宋体" w:cs="宋体"/>
          <w:kern w:val="0"/>
          <w:sz w:val="24"/>
        </w:rPr>
      </w:pPr>
    </w:p>
    <w:p>
      <w:pPr>
        <w:adjustRightInd w:val="0"/>
        <w:snapToGrid w:val="0"/>
        <w:spacing w:line="360" w:lineRule="auto"/>
        <w:ind w:firstLine="482" w:firstLineChars="200"/>
        <w:rPr>
          <w:rFonts w:hint="eastAsia" w:ascii="宋体" w:hAnsi="宋体" w:eastAsia="宋体" w:cs="宋体"/>
          <w:sz w:val="24"/>
        </w:rPr>
      </w:pPr>
      <w:r>
        <w:rPr>
          <w:rFonts w:hint="eastAsia" w:ascii="宋体" w:hAnsi="宋体" w:eastAsia="宋体" w:cs="宋体"/>
          <w:b/>
          <w:bCs/>
          <w:sz w:val="24"/>
        </w:rPr>
        <w:t>2．《经济效益》</w:t>
      </w:r>
      <w:r>
        <w:rPr>
          <w:rFonts w:hint="eastAsia" w:ascii="宋体" w:hAnsi="宋体" w:eastAsia="宋体" w:cs="宋体"/>
          <w:sz w:val="24"/>
        </w:rPr>
        <w:t>该栏需加盖单位公章并应对栏中填写的经济效益数字提交支持数据成立的证明材料（以附件形式提交），如：完成单位财务部门核准的证明或税务等部门出具的证明，要求只填写近三年本项目已取得的新增效益。</w:t>
      </w:r>
    </w:p>
    <w:p>
      <w:pPr>
        <w:pStyle w:val="4"/>
        <w:adjustRightInd w:val="0"/>
        <w:snapToGrid w:val="0"/>
        <w:rPr>
          <w:rFonts w:hint="eastAsia" w:ascii="宋体" w:hAnsi="宋体" w:eastAsia="宋体" w:cs="宋体"/>
        </w:rPr>
      </w:pPr>
      <w:r>
        <w:rPr>
          <w:rFonts w:hint="eastAsia" w:ascii="宋体" w:hAnsi="宋体" w:eastAsia="宋体" w:cs="宋体"/>
        </w:rPr>
        <w:t>《各栏目的计算依据》应写明《经济效益》栏填写的效益数据的计算依据，并对应用该项目后产生的累计净增效益以及提高产品质量、提高劳动生产率等方面做出准确概述。要求不超过200个汉字。</w:t>
      </w:r>
    </w:p>
    <w:p>
      <w:pPr>
        <w:pStyle w:val="4"/>
        <w:adjustRightInd w:val="0"/>
        <w:snapToGrid w:val="0"/>
        <w:outlineLvl w:val="2"/>
        <w:rPr>
          <w:rFonts w:hint="eastAsia" w:ascii="宋体" w:hAnsi="宋体" w:eastAsia="宋体" w:cs="宋体"/>
          <w:sz w:val="24"/>
        </w:rPr>
      </w:pPr>
      <w:r>
        <w:rPr>
          <w:rFonts w:hint="eastAsia" w:ascii="宋体" w:hAnsi="宋体" w:eastAsia="宋体" w:cs="宋体"/>
          <w:b/>
          <w:bCs/>
        </w:rPr>
        <w:t>3．《社会效益》</w:t>
      </w:r>
      <w:r>
        <w:rPr>
          <w:rFonts w:hint="eastAsia" w:ascii="宋体" w:hAnsi="宋体" w:eastAsia="宋体" w:cs="宋体"/>
          <w:sz w:val="24"/>
        </w:rPr>
        <w:t>该项目在推动科学技术进步，保护自然资源或生态环境，提高国防能力，保障国家和社会安全，改善人民物质文化生活及健康水平，人才培养等方面所起的作用。应扼要做出说明，要求不超过200个汉字。</w:t>
      </w:r>
    </w:p>
    <w:p>
      <w:pPr>
        <w:adjustRightInd w:val="0"/>
        <w:snapToGrid w:val="0"/>
        <w:spacing w:line="360" w:lineRule="auto"/>
        <w:ind w:firstLine="480"/>
        <w:rPr>
          <w:rFonts w:hint="eastAsia" w:ascii="宋体" w:hAnsi="宋体" w:eastAsia="宋体" w:cs="宋体"/>
          <w:b/>
          <w:sz w:val="24"/>
        </w:rPr>
      </w:pPr>
      <w:r>
        <w:rPr>
          <w:rFonts w:hint="eastAsia" w:ascii="宋体" w:hAnsi="宋体" w:eastAsia="宋体" w:cs="宋体"/>
          <w:b/>
          <w:sz w:val="24"/>
        </w:rPr>
        <w:t>七、主要论文、专著、标准及引用情况</w:t>
      </w:r>
    </w:p>
    <w:p>
      <w:pPr>
        <w:adjustRightInd w:val="0"/>
        <w:snapToGrid w:val="0"/>
        <w:spacing w:line="360" w:lineRule="auto"/>
        <w:ind w:firstLine="480"/>
        <w:rPr>
          <w:rFonts w:hint="eastAsia" w:ascii="宋体" w:hAnsi="宋体" w:eastAsia="宋体" w:cs="宋体"/>
          <w:sz w:val="24"/>
        </w:rPr>
      </w:pPr>
      <w:r>
        <w:rPr>
          <w:rFonts w:hint="eastAsia" w:ascii="宋体" w:hAnsi="宋体" w:eastAsia="宋体" w:cs="宋体"/>
          <w:sz w:val="24"/>
        </w:rPr>
        <w:t>列出主要论著目录</w:t>
      </w:r>
      <w:ins w:id="0" w:author="Administrator" w:date="2022-07-05T14:23:00Z">
        <w:r>
          <w:rPr>
            <w:rFonts w:hint="eastAsia" w:ascii="宋体" w:hAnsi="宋体" w:eastAsia="宋体" w:cs="宋体"/>
            <w:sz w:val="24"/>
            <w:lang w:eastAsia="zh-CN"/>
          </w:rPr>
          <w:t>，</w:t>
        </w:r>
      </w:ins>
      <w:ins w:id="1" w:author="Administrator" w:date="2022-07-05T14:23:00Z">
        <w:r>
          <w:rPr>
            <w:rFonts w:hint="eastAsia" w:ascii="宋体" w:hAnsi="宋体" w:eastAsia="宋体" w:cs="宋体"/>
            <w:sz w:val="24"/>
            <w:lang w:val="en-US" w:eastAsia="zh-CN"/>
          </w:rPr>
          <w:t>不超过10篇</w:t>
        </w:r>
      </w:ins>
      <w:r>
        <w:rPr>
          <w:rFonts w:hint="eastAsia" w:ascii="宋体" w:hAnsi="宋体" w:eastAsia="宋体" w:cs="宋体"/>
          <w:sz w:val="24"/>
        </w:rPr>
        <w:t>（论文包括作者、出版年份、题名、刊名、卷期页；专著包括作者、出版年份、书名、出版者、页码；标准包括发布年份、标准名、主要编制人员、出版单位），及被他人正面引用情况。</w:t>
      </w:r>
    </w:p>
    <w:p>
      <w:pPr>
        <w:pStyle w:val="4"/>
        <w:adjustRightInd w:val="0"/>
        <w:snapToGrid w:val="0"/>
        <w:ind w:firstLine="482"/>
        <w:outlineLvl w:val="1"/>
        <w:rPr>
          <w:rFonts w:hint="eastAsia" w:ascii="宋体" w:hAnsi="宋体" w:eastAsia="宋体" w:cs="宋体"/>
        </w:rPr>
      </w:pPr>
      <w:r>
        <w:rPr>
          <w:rFonts w:hint="eastAsia" w:ascii="宋体" w:hAnsi="宋体" w:eastAsia="宋体" w:cs="宋体"/>
          <w:b/>
          <w:bCs/>
        </w:rPr>
        <w:t>八、主要知识产权证明目录</w:t>
      </w:r>
    </w:p>
    <w:p>
      <w:pPr>
        <w:pStyle w:val="4"/>
        <w:adjustRightInd w:val="0"/>
        <w:snapToGrid w:val="0"/>
        <w:rPr>
          <w:rFonts w:hint="eastAsia" w:ascii="宋体" w:hAnsi="宋体" w:eastAsia="宋体" w:cs="宋体"/>
        </w:rPr>
      </w:pPr>
      <w:r>
        <w:rPr>
          <w:rFonts w:hint="eastAsia" w:ascii="宋体" w:hAnsi="宋体" w:eastAsia="宋体" w:cs="宋体"/>
        </w:rPr>
        <w:t>《主要知识产权证明目录》指项目在附件中提交的已授权的知识产权证明目录</w:t>
      </w:r>
      <w:ins w:id="2" w:author="Administrator" w:date="2022-07-05T14:23:00Z">
        <w:r>
          <w:rPr>
            <w:rFonts w:hint="eastAsia" w:ascii="宋体" w:hAnsi="宋体" w:eastAsia="宋体" w:cs="宋体"/>
            <w:lang w:eastAsia="zh-CN"/>
          </w:rPr>
          <w:t>，</w:t>
        </w:r>
      </w:ins>
      <w:ins w:id="3" w:author="Administrator" w:date="2022-07-05T14:23:00Z">
        <w:r>
          <w:rPr>
            <w:rFonts w:hint="eastAsia" w:ascii="宋体" w:hAnsi="宋体" w:eastAsia="宋体" w:cs="宋体"/>
            <w:lang w:val="en-US" w:eastAsia="zh-CN"/>
          </w:rPr>
          <w:t>主要知识产权证明不超过10篇</w:t>
        </w:r>
      </w:ins>
      <w:r>
        <w:rPr>
          <w:rFonts w:hint="eastAsia" w:ascii="宋体" w:hAnsi="宋体" w:eastAsia="宋体" w:cs="宋体"/>
        </w:rPr>
        <w:t>。知识产权证明包括：1.发明专利权；2.计算机软件著作权；3.集成电路布图设计权；4.植物新品种权；5.其他。国（区）别包括：1.中国；2.美国；3.欧洲；4.日本；5.香港；6.台湾；7.其他。</w:t>
      </w:r>
      <w:ins w:id="4" w:author="Administrator" w:date="2022-07-05T14:35:00Z">
        <w:r>
          <w:rPr>
            <w:rFonts w:hint="eastAsia" w:ascii="宋体" w:hAnsi="宋体" w:eastAsia="宋体" w:cs="宋体"/>
            <w:sz w:val="24"/>
          </w:rPr>
          <w:t>应将其编号及名称填入表中。</w:t>
        </w:r>
      </w:ins>
    </w:p>
    <w:p>
      <w:pPr>
        <w:adjustRightInd w:val="0"/>
        <w:snapToGrid w:val="0"/>
        <w:spacing w:line="360" w:lineRule="auto"/>
        <w:rPr>
          <w:rFonts w:hint="eastAsia" w:ascii="宋体" w:hAnsi="宋体" w:eastAsia="宋体" w:cs="宋体"/>
          <w:b/>
          <w:sz w:val="24"/>
        </w:rPr>
      </w:pPr>
      <w:r>
        <w:rPr>
          <w:rFonts w:hint="eastAsia" w:ascii="宋体" w:hAnsi="宋体" w:eastAsia="宋体" w:cs="宋体"/>
          <w:b/>
          <w:sz w:val="24"/>
        </w:rPr>
        <w:t xml:space="preserve">    </w:t>
      </w:r>
      <w:r>
        <w:rPr>
          <w:rFonts w:hint="eastAsia" w:ascii="宋体" w:hAnsi="宋体" w:eastAsia="宋体" w:cs="宋体"/>
          <w:b/>
          <w:sz w:val="24"/>
          <w:lang w:val="en-US" w:eastAsia="zh-CN"/>
        </w:rPr>
        <w:t>九</w:t>
      </w:r>
      <w:r>
        <w:rPr>
          <w:rFonts w:hint="eastAsia" w:ascii="宋体" w:hAnsi="宋体" w:eastAsia="宋体" w:cs="宋体"/>
          <w:b/>
          <w:sz w:val="24"/>
        </w:rPr>
        <w:t>、主要完成人情况表</w:t>
      </w:r>
    </w:p>
    <w:p>
      <w:pPr>
        <w:adjustRightInd w:val="0"/>
        <w:snapToGrid w:val="0"/>
        <w:spacing w:line="360" w:lineRule="auto"/>
        <w:rPr>
          <w:rFonts w:hint="eastAsia" w:ascii="宋体" w:hAnsi="宋体" w:eastAsia="宋体" w:cs="宋体"/>
          <w:sz w:val="24"/>
        </w:rPr>
      </w:pPr>
      <w:r>
        <w:rPr>
          <w:rFonts w:hint="eastAsia" w:ascii="宋体" w:hAnsi="宋体" w:eastAsia="宋体" w:cs="宋体"/>
          <w:sz w:val="24"/>
        </w:rPr>
        <w:t xml:space="preserve">    本表是核实完成人是否具备获奖条件的重要依据，应按表格要求逐项填写。</w:t>
      </w:r>
    </w:p>
    <w:p>
      <w:pPr>
        <w:pStyle w:val="4"/>
        <w:adjustRightInd w:val="0"/>
        <w:snapToGrid w:val="0"/>
        <w:rPr>
          <w:rFonts w:hint="eastAsia" w:ascii="宋体" w:hAnsi="宋体" w:eastAsia="宋体" w:cs="宋体"/>
        </w:rPr>
      </w:pPr>
      <w:r>
        <w:rPr>
          <w:rFonts w:hint="eastAsia" w:ascii="宋体" w:hAnsi="宋体" w:eastAsia="宋体" w:cs="宋体"/>
        </w:rPr>
        <w:t>《主要完成人情况表》是评价完成人是否具备获奖条件的重要依据，所有完成人均应按表格要求逐项填写。司局级以上领导干部应提供相应的证明材料。应写明本人对该项目《主要技术发明》栏中所列第几技术发明做出了创造性贡献，列出一项支持本人贡献的旁证材料，该旁证材料应是支持本项技术发明的材料之一。如：授权发明专利、支持该项发明的已公开发表论文（专著）等，列出名称，并应提交相应附件材料，要求不超过300个汉字。认真阅读声明内容后，在本人签名处签名。</w:t>
      </w:r>
    </w:p>
    <w:p>
      <w:pPr>
        <w:pStyle w:val="4"/>
        <w:adjustRightInd w:val="0"/>
        <w:snapToGrid w:val="0"/>
        <w:ind w:firstLine="482"/>
        <w:outlineLvl w:val="1"/>
        <w:rPr>
          <w:rFonts w:hint="eastAsia" w:ascii="宋体" w:hAnsi="宋体" w:eastAsia="宋体" w:cs="宋体"/>
          <w:b/>
          <w:bCs/>
        </w:rPr>
      </w:pPr>
      <w:r>
        <w:rPr>
          <w:rFonts w:hint="eastAsia" w:ascii="宋体" w:hAnsi="宋体" w:eastAsia="宋体" w:cs="宋体"/>
          <w:b/>
          <w:bCs/>
          <w:lang w:val="en-US" w:eastAsia="zh-CN"/>
        </w:rPr>
        <w:t>十</w:t>
      </w:r>
      <w:r>
        <w:rPr>
          <w:rFonts w:hint="eastAsia" w:ascii="宋体" w:hAnsi="宋体" w:eastAsia="宋体" w:cs="宋体"/>
          <w:b/>
          <w:bCs/>
        </w:rPr>
        <w:t>、主要完成单位情况表</w:t>
      </w:r>
    </w:p>
    <w:p>
      <w:pPr>
        <w:autoSpaceDE w:val="0"/>
        <w:autoSpaceDN w:val="0"/>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《主要完成单位情况表》是核实</w:t>
      </w:r>
      <w:r>
        <w:rPr>
          <w:rFonts w:hint="eastAsia" w:ascii="宋体" w:hAnsi="宋体" w:eastAsia="宋体" w:cs="宋体"/>
          <w:sz w:val="24"/>
          <w:lang w:eastAsia="zh-CN"/>
        </w:rPr>
        <w:t>提名</w:t>
      </w:r>
      <w:r>
        <w:rPr>
          <w:rFonts w:hint="eastAsia" w:ascii="宋体" w:hAnsi="宋体" w:eastAsia="宋体" w:cs="宋体"/>
          <w:sz w:val="24"/>
        </w:rPr>
        <w:t>项目所列完成单位是否具备获奖条件的重要依据，所列完成单位应为法人单位，单位名称应与单位公章完全一致。不得填写非法人单位名称或单位简称。“</w:t>
      </w:r>
      <w:r>
        <w:rPr>
          <w:rFonts w:hint="eastAsia" w:ascii="宋体" w:hAnsi="宋体" w:eastAsia="宋体" w:cs="宋体"/>
          <w:kern w:val="0"/>
          <w:sz w:val="24"/>
        </w:rPr>
        <w:t>对本项目科技创新和推广应用情况的贡献</w:t>
      </w:r>
      <w:r>
        <w:rPr>
          <w:rFonts w:hint="eastAsia" w:ascii="宋体" w:hAnsi="宋体" w:eastAsia="宋体" w:cs="宋体"/>
          <w:sz w:val="24"/>
        </w:rPr>
        <w:t>”一栏中，写明本单位对</w:t>
      </w:r>
      <w:r>
        <w:rPr>
          <w:rFonts w:hint="eastAsia" w:ascii="宋体" w:hAnsi="宋体" w:eastAsia="宋体" w:cs="宋体"/>
          <w:sz w:val="24"/>
          <w:lang w:val="en-US" w:eastAsia="zh-CN"/>
        </w:rPr>
        <w:t>申报</w:t>
      </w:r>
      <w:r>
        <w:rPr>
          <w:rFonts w:hint="eastAsia" w:ascii="宋体" w:hAnsi="宋体" w:eastAsia="宋体" w:cs="宋体"/>
          <w:sz w:val="24"/>
        </w:rPr>
        <w:t>项目做出的主要贡献，并在单位盖章处加盖单位公章，要求不超过600个汉字。</w:t>
      </w:r>
    </w:p>
    <w:p>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sz w:val="24"/>
        </w:rPr>
        <w:t>“单位性质”分为：A.研究院所：A1.转制研究院所  A2.非转制研究院所；B.学校；C.社会团体；D.事业单位；E.国有企业；F.民营企业；G.军队；H 其他。</w:t>
      </w:r>
    </w:p>
    <w:p>
      <w:pPr>
        <w:pStyle w:val="4"/>
        <w:adjustRightInd w:val="0"/>
        <w:snapToGrid w:val="0"/>
        <w:ind w:firstLine="482"/>
        <w:outlineLvl w:val="1"/>
        <w:rPr>
          <w:rFonts w:hint="eastAsia" w:ascii="宋体" w:hAnsi="宋体" w:eastAsia="宋体" w:cs="宋体"/>
          <w:b/>
          <w:bCs/>
        </w:rPr>
      </w:pPr>
      <w:r>
        <w:rPr>
          <w:rFonts w:hint="eastAsia" w:ascii="宋体" w:hAnsi="宋体" w:eastAsia="宋体" w:cs="宋体"/>
          <w:b/>
          <w:bCs/>
        </w:rPr>
        <w:t>十一、</w:t>
      </w:r>
      <w:r>
        <w:rPr>
          <w:rFonts w:hint="eastAsia" w:ascii="宋体" w:hAnsi="宋体" w:eastAsia="宋体" w:cs="宋体"/>
          <w:b/>
          <w:bCs/>
          <w:lang w:val="en-US" w:eastAsia="zh-CN"/>
        </w:rPr>
        <w:t>推荐</w:t>
      </w:r>
      <w:r>
        <w:rPr>
          <w:rFonts w:hint="eastAsia" w:ascii="宋体" w:hAnsi="宋体" w:eastAsia="宋体" w:cs="宋体"/>
          <w:b/>
          <w:bCs/>
        </w:rPr>
        <w:t>单位意见</w:t>
      </w:r>
    </w:p>
    <w:p>
      <w:pPr>
        <w:pStyle w:val="4"/>
        <w:adjustRightInd w:val="0"/>
        <w:snapToGrid w:val="0"/>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推荐</w:t>
      </w:r>
      <w:r>
        <w:rPr>
          <w:rFonts w:hint="eastAsia" w:ascii="宋体" w:hAnsi="宋体" w:eastAsia="宋体" w:cs="宋体"/>
        </w:rPr>
        <w:t>单位意见》</w:t>
      </w:r>
      <w:r>
        <w:rPr>
          <w:rFonts w:hint="eastAsia" w:ascii="宋体" w:hAnsi="宋体" w:eastAsia="宋体" w:cs="宋体"/>
          <w:lang w:val="en-US" w:eastAsia="zh-CN"/>
        </w:rPr>
        <w:t>推荐</w:t>
      </w:r>
      <w:r>
        <w:rPr>
          <w:rFonts w:hint="eastAsia" w:ascii="宋体" w:hAnsi="宋体" w:eastAsia="宋体" w:cs="宋体"/>
        </w:rPr>
        <w:t>单位应根据项目的主要技术发明点及其创造性和先进性、推动行业科技进步作用、应用情况及完成人情况，写明</w:t>
      </w:r>
      <w:r>
        <w:rPr>
          <w:rFonts w:hint="eastAsia" w:ascii="宋体" w:hAnsi="宋体" w:eastAsia="宋体" w:cs="宋体"/>
          <w:lang w:val="en-US" w:eastAsia="zh-CN"/>
        </w:rPr>
        <w:t>推荐</w:t>
      </w:r>
      <w:r>
        <w:rPr>
          <w:rFonts w:hint="eastAsia" w:ascii="宋体" w:hAnsi="宋体" w:eastAsia="宋体" w:cs="宋体"/>
        </w:rPr>
        <w:t>理由和建议等级。在确认</w:t>
      </w:r>
      <w:r>
        <w:rPr>
          <w:rFonts w:hint="eastAsia" w:ascii="宋体" w:hAnsi="宋体" w:eastAsia="宋体" w:cs="宋体"/>
          <w:lang w:val="en-US" w:eastAsia="zh-CN"/>
        </w:rPr>
        <w:t>申报</w:t>
      </w:r>
      <w:r>
        <w:rPr>
          <w:rFonts w:hint="eastAsia" w:ascii="宋体" w:hAnsi="宋体" w:eastAsia="宋体" w:cs="宋体"/>
        </w:rPr>
        <w:t>材料属实后，在</w:t>
      </w:r>
      <w:r>
        <w:rPr>
          <w:rFonts w:hint="eastAsia" w:ascii="宋体" w:hAnsi="宋体" w:eastAsia="宋体" w:cs="宋体"/>
          <w:lang w:val="en-US" w:eastAsia="zh-CN"/>
        </w:rPr>
        <w:t>推荐</w:t>
      </w:r>
      <w:r>
        <w:rPr>
          <w:rFonts w:hint="eastAsia" w:ascii="宋体" w:hAnsi="宋体" w:eastAsia="宋体" w:cs="宋体"/>
        </w:rPr>
        <w:t>单位公章处加盖单位公章。要求不超过600个汉字。</w:t>
      </w:r>
    </w:p>
    <w:p>
      <w:pPr>
        <w:pStyle w:val="4"/>
        <w:adjustRightInd w:val="0"/>
        <w:snapToGrid w:val="0"/>
        <w:ind w:firstLine="482"/>
        <w:outlineLvl w:val="1"/>
        <w:rPr>
          <w:rFonts w:hint="eastAsia" w:ascii="宋体" w:hAnsi="宋体" w:eastAsia="宋体" w:cs="宋体"/>
          <w:b/>
          <w:bCs/>
        </w:rPr>
      </w:pPr>
      <w:r>
        <w:rPr>
          <w:rFonts w:hint="eastAsia" w:ascii="宋体" w:hAnsi="宋体" w:eastAsia="宋体" w:cs="宋体"/>
          <w:b/>
          <w:bCs/>
        </w:rPr>
        <w:t>十二、主要附件</w:t>
      </w:r>
    </w:p>
    <w:p>
      <w:pPr>
        <w:pStyle w:val="4"/>
        <w:adjustRightInd w:val="0"/>
        <w:snapToGrid w:val="0"/>
        <w:rPr>
          <w:rFonts w:hint="eastAsia" w:ascii="宋体" w:hAnsi="宋体" w:eastAsia="宋体" w:cs="宋体"/>
        </w:rPr>
      </w:pPr>
      <w:r>
        <w:rPr>
          <w:rFonts w:hint="eastAsia" w:ascii="宋体" w:hAnsi="宋体" w:eastAsia="宋体" w:cs="宋体"/>
        </w:rPr>
        <w:t>《主要附件》内容如下：</w:t>
      </w:r>
    </w:p>
    <w:p>
      <w:pPr>
        <w:pStyle w:val="4"/>
        <w:adjustRightInd w:val="0"/>
        <w:snapToGrid w:val="0"/>
        <w:rPr>
          <w:rFonts w:hint="eastAsia" w:ascii="宋体" w:hAnsi="宋体" w:eastAsia="宋体" w:cs="宋体"/>
        </w:rPr>
      </w:pPr>
      <w:r>
        <w:rPr>
          <w:rFonts w:hint="eastAsia" w:ascii="宋体" w:hAnsi="宋体" w:eastAsia="宋体" w:cs="宋体"/>
        </w:rPr>
        <w:t>1.《知识产权证明》指支持该项发明成立取得的</w:t>
      </w:r>
      <w:r>
        <w:rPr>
          <w:rFonts w:hint="eastAsia" w:ascii="宋体" w:hAnsi="宋体" w:eastAsia="宋体" w:cs="宋体"/>
          <w:lang w:val="en-US" w:eastAsia="zh-CN"/>
        </w:rPr>
        <w:t>10篇</w:t>
      </w:r>
      <w:r>
        <w:rPr>
          <w:rFonts w:hint="eastAsia" w:ascii="宋体" w:hAnsi="宋体" w:eastAsia="宋体" w:cs="宋体"/>
        </w:rPr>
        <w:t>主要证明，包括：“授权发明专利说明书”扉页、“权利要求书”、计算机软件著作权登记证书、集成电路布图设计权、植物新品种权等其他知识产权证明。</w:t>
      </w:r>
    </w:p>
    <w:p>
      <w:pPr>
        <w:pStyle w:val="4"/>
        <w:adjustRightInd w:val="0"/>
        <w:snapToGrid w:val="0"/>
        <w:rPr>
          <w:rFonts w:hint="eastAsia" w:ascii="宋体" w:hAnsi="宋体" w:eastAsia="宋体" w:cs="宋体"/>
        </w:rPr>
      </w:pPr>
      <w:r>
        <w:rPr>
          <w:rFonts w:hint="eastAsia" w:ascii="宋体" w:hAnsi="宋体" w:eastAsia="宋体" w:cs="宋体"/>
        </w:rPr>
        <w:t>2.《技术评价证明及国家法律法规要求行业审批文件》指</w:t>
      </w:r>
      <w:r>
        <w:rPr>
          <w:rFonts w:hint="eastAsia" w:ascii="宋体" w:hAnsi="宋体" w:eastAsia="宋体" w:cs="宋体"/>
          <w:lang w:val="en-US" w:eastAsia="zh-CN"/>
        </w:rPr>
        <w:t>申报</w:t>
      </w:r>
      <w:r>
        <w:rPr>
          <w:rFonts w:hint="eastAsia" w:ascii="宋体" w:hAnsi="宋体" w:eastAsia="宋体" w:cs="宋体"/>
        </w:rPr>
        <w:t>项目的鉴定评价证书或专家评议意见、权威部门的检测证明、对于国家对相关行业有审批要求的批准文件等证明材料。对于涉及有审批要求的，如：新药、医疗器械、食品、通信设备、压力容器、标准等项目，必须提交相应的批准证明材料，否则不能提交评审。</w:t>
      </w:r>
    </w:p>
    <w:p>
      <w:pPr>
        <w:pStyle w:val="4"/>
        <w:adjustRightInd w:val="0"/>
        <w:snapToGrid w:val="0"/>
        <w:rPr>
          <w:rFonts w:hint="eastAsia" w:ascii="宋体" w:hAnsi="宋体" w:eastAsia="宋体" w:cs="宋体"/>
        </w:rPr>
      </w:pPr>
      <w:r>
        <w:rPr>
          <w:rFonts w:hint="eastAsia" w:ascii="宋体" w:hAnsi="宋体" w:eastAsia="宋体" w:cs="宋体"/>
        </w:rPr>
        <w:t>3.《应用证明》指该项目整体技术的主要应用单位（必须加盖公章）提供的证明。提交3个单位以上的应用证明。格式如下：</w:t>
      </w:r>
    </w:p>
    <w:p>
      <w:pPr>
        <w:pStyle w:val="4"/>
        <w:adjustRightInd w:val="0"/>
        <w:snapToGrid w:val="0"/>
        <w:ind w:firstLine="482"/>
        <w:jc w:val="center"/>
        <w:rPr>
          <w:rFonts w:hint="eastAsia" w:ascii="宋体" w:hAnsi="宋体" w:eastAsia="宋体" w:cs="宋体"/>
          <w:b/>
        </w:rPr>
      </w:pPr>
      <w:r>
        <w:rPr>
          <w:rFonts w:hint="eastAsia" w:ascii="宋体" w:hAnsi="宋体" w:eastAsia="宋体" w:cs="宋体"/>
          <w:b/>
        </w:rPr>
        <w:t>应用证明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3232"/>
        <w:gridCol w:w="1701"/>
        <w:gridCol w:w="2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noWrap w:val="0"/>
            <w:vAlign w:val="top"/>
          </w:tcPr>
          <w:p>
            <w:pPr>
              <w:pStyle w:val="4"/>
              <w:adjustRightInd w:val="0"/>
              <w:snapToGrid w:val="0"/>
              <w:ind w:firstLine="0" w:firstLineChars="0"/>
              <w:rPr>
                <w:rFonts w:hint="eastAsia" w:ascii="宋体" w:hAnsi="宋体" w:eastAsia="宋体" w:cs="宋体"/>
              </w:rPr>
            </w:pPr>
            <w:r>
              <w:rPr>
                <w:rFonts w:hint="eastAsia" w:ascii="宋体" w:hAnsi="宋体" w:eastAsia="宋体" w:cs="宋体"/>
              </w:rPr>
              <w:t>用户单位名称（盖章）</w:t>
            </w:r>
          </w:p>
        </w:tc>
        <w:tc>
          <w:tcPr>
            <w:tcW w:w="7218" w:type="dxa"/>
            <w:gridSpan w:val="3"/>
            <w:noWrap w:val="0"/>
            <w:vAlign w:val="top"/>
          </w:tcPr>
          <w:p>
            <w:pPr>
              <w:pStyle w:val="4"/>
              <w:adjustRightInd w:val="0"/>
              <w:snapToGrid w:val="0"/>
              <w:ind w:firstLine="0" w:firstLineChars="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noWrap w:val="0"/>
            <w:vAlign w:val="top"/>
          </w:tcPr>
          <w:p>
            <w:pPr>
              <w:pStyle w:val="4"/>
              <w:adjustRightInd w:val="0"/>
              <w:snapToGrid w:val="0"/>
              <w:ind w:firstLine="0" w:firstLineChars="0"/>
              <w:rPr>
                <w:rFonts w:hint="eastAsia" w:ascii="宋体" w:hAnsi="宋体" w:eastAsia="宋体" w:cs="宋体"/>
              </w:rPr>
            </w:pPr>
            <w:r>
              <w:rPr>
                <w:rFonts w:hint="eastAsia" w:ascii="宋体" w:hAnsi="宋体" w:eastAsia="宋体" w:cs="宋体"/>
              </w:rPr>
              <w:t>应用工程及地址</w:t>
            </w:r>
          </w:p>
        </w:tc>
        <w:tc>
          <w:tcPr>
            <w:tcW w:w="7218" w:type="dxa"/>
            <w:gridSpan w:val="3"/>
            <w:noWrap w:val="0"/>
            <w:vAlign w:val="top"/>
          </w:tcPr>
          <w:p>
            <w:pPr>
              <w:pStyle w:val="4"/>
              <w:adjustRightInd w:val="0"/>
              <w:snapToGrid w:val="0"/>
              <w:ind w:firstLine="0" w:firstLineChars="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noWrap w:val="0"/>
            <w:vAlign w:val="top"/>
          </w:tcPr>
          <w:p>
            <w:pPr>
              <w:pStyle w:val="4"/>
              <w:adjustRightInd w:val="0"/>
              <w:snapToGrid w:val="0"/>
              <w:ind w:firstLine="0" w:firstLineChars="0"/>
              <w:rPr>
                <w:rFonts w:hint="eastAsia" w:ascii="宋体" w:hAnsi="宋体" w:eastAsia="宋体" w:cs="宋体"/>
              </w:rPr>
            </w:pPr>
            <w:r>
              <w:rPr>
                <w:rFonts w:hint="eastAsia" w:ascii="宋体" w:hAnsi="宋体" w:eastAsia="宋体" w:cs="宋体"/>
              </w:rPr>
              <w:t>应用起止时间（年月）</w:t>
            </w:r>
          </w:p>
        </w:tc>
        <w:tc>
          <w:tcPr>
            <w:tcW w:w="3232" w:type="dxa"/>
            <w:noWrap w:val="0"/>
            <w:vAlign w:val="top"/>
          </w:tcPr>
          <w:p>
            <w:pPr>
              <w:pStyle w:val="4"/>
              <w:adjustRightInd w:val="0"/>
              <w:snapToGrid w:val="0"/>
              <w:ind w:firstLine="0" w:firstLineChars="0"/>
              <w:rPr>
                <w:rFonts w:hint="eastAsia" w:ascii="宋体" w:hAnsi="宋体" w:eastAsia="宋体" w:cs="宋体"/>
              </w:rPr>
            </w:pPr>
          </w:p>
        </w:tc>
        <w:tc>
          <w:tcPr>
            <w:tcW w:w="1701" w:type="dxa"/>
            <w:noWrap w:val="0"/>
            <w:vAlign w:val="top"/>
          </w:tcPr>
          <w:p>
            <w:pPr>
              <w:pStyle w:val="4"/>
              <w:adjustRightInd w:val="0"/>
              <w:snapToGrid w:val="0"/>
              <w:ind w:firstLine="0" w:firstLineChars="0"/>
              <w:rPr>
                <w:rFonts w:hint="eastAsia" w:ascii="宋体" w:hAnsi="宋体" w:eastAsia="宋体" w:cs="宋体"/>
              </w:rPr>
            </w:pPr>
            <w:r>
              <w:rPr>
                <w:rFonts w:hint="eastAsia" w:ascii="宋体" w:hAnsi="宋体" w:eastAsia="宋体" w:cs="宋体"/>
              </w:rPr>
              <w:t>联系人及电话</w:t>
            </w:r>
          </w:p>
        </w:tc>
        <w:tc>
          <w:tcPr>
            <w:tcW w:w="2285" w:type="dxa"/>
            <w:noWrap w:val="0"/>
            <w:vAlign w:val="top"/>
          </w:tcPr>
          <w:p>
            <w:pPr>
              <w:pStyle w:val="4"/>
              <w:adjustRightInd w:val="0"/>
              <w:snapToGrid w:val="0"/>
              <w:ind w:firstLine="0" w:firstLineChars="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noWrap w:val="0"/>
            <w:vAlign w:val="top"/>
          </w:tcPr>
          <w:p>
            <w:pPr>
              <w:pStyle w:val="4"/>
              <w:adjustRightInd w:val="0"/>
              <w:snapToGrid w:val="0"/>
              <w:ind w:firstLine="0" w:firstLineChars="0"/>
              <w:rPr>
                <w:rFonts w:hint="eastAsia" w:ascii="宋体" w:hAnsi="宋体" w:eastAsia="宋体" w:cs="宋体"/>
              </w:rPr>
            </w:pPr>
            <w:r>
              <w:rPr>
                <w:rFonts w:hint="eastAsia" w:ascii="宋体" w:hAnsi="宋体" w:eastAsia="宋体" w:cs="宋体"/>
              </w:rPr>
              <w:t>应用规模（量）</w:t>
            </w:r>
          </w:p>
        </w:tc>
        <w:tc>
          <w:tcPr>
            <w:tcW w:w="7218" w:type="dxa"/>
            <w:gridSpan w:val="3"/>
            <w:noWrap w:val="0"/>
            <w:vAlign w:val="top"/>
          </w:tcPr>
          <w:p>
            <w:pPr>
              <w:pStyle w:val="4"/>
              <w:adjustRightInd w:val="0"/>
              <w:snapToGrid w:val="0"/>
              <w:ind w:firstLine="0" w:firstLineChars="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3" w:type="dxa"/>
            <w:gridSpan w:val="4"/>
            <w:noWrap w:val="0"/>
            <w:vAlign w:val="top"/>
          </w:tcPr>
          <w:p>
            <w:pPr>
              <w:pStyle w:val="4"/>
              <w:adjustRightInd w:val="0"/>
              <w:snapToGrid w:val="0"/>
              <w:ind w:firstLine="0" w:firstLineChars="0"/>
              <w:rPr>
                <w:rFonts w:hint="eastAsia" w:ascii="宋体" w:hAnsi="宋体" w:eastAsia="宋体" w:cs="宋体"/>
              </w:rPr>
            </w:pPr>
            <w:r>
              <w:rPr>
                <w:rFonts w:hint="eastAsia" w:ascii="宋体" w:hAnsi="宋体" w:eastAsia="宋体" w:cs="宋体"/>
              </w:rPr>
              <w:t>应用情况及评价：</w:t>
            </w:r>
          </w:p>
          <w:p>
            <w:pPr>
              <w:pStyle w:val="4"/>
              <w:adjustRightInd w:val="0"/>
              <w:snapToGrid w:val="0"/>
              <w:ind w:firstLine="0" w:firstLineChars="0"/>
              <w:rPr>
                <w:rFonts w:hint="eastAsia" w:ascii="宋体" w:hAnsi="宋体" w:eastAsia="宋体" w:cs="宋体"/>
              </w:rPr>
            </w:pPr>
          </w:p>
          <w:p>
            <w:pPr>
              <w:pStyle w:val="4"/>
              <w:adjustRightInd w:val="0"/>
              <w:snapToGrid w:val="0"/>
              <w:ind w:firstLine="0" w:firstLineChars="0"/>
              <w:rPr>
                <w:rFonts w:hint="eastAsia" w:ascii="宋体" w:hAnsi="宋体" w:eastAsia="宋体" w:cs="宋体"/>
              </w:rPr>
            </w:pPr>
          </w:p>
          <w:p>
            <w:pPr>
              <w:pStyle w:val="4"/>
              <w:adjustRightInd w:val="0"/>
              <w:snapToGrid w:val="0"/>
              <w:ind w:firstLine="0" w:firstLineChars="0"/>
              <w:rPr>
                <w:rFonts w:hint="eastAsia" w:ascii="宋体" w:hAnsi="宋体" w:eastAsia="宋体" w:cs="宋体"/>
              </w:rPr>
            </w:pPr>
          </w:p>
          <w:p>
            <w:pPr>
              <w:pStyle w:val="4"/>
              <w:adjustRightInd w:val="0"/>
              <w:snapToGrid w:val="0"/>
              <w:ind w:firstLine="0" w:firstLineChars="0"/>
              <w:rPr>
                <w:rFonts w:hint="eastAsia" w:ascii="宋体" w:hAnsi="宋体" w:eastAsia="宋体" w:cs="宋体"/>
              </w:rPr>
            </w:pPr>
          </w:p>
          <w:p>
            <w:pPr>
              <w:pStyle w:val="4"/>
              <w:adjustRightInd w:val="0"/>
              <w:snapToGrid w:val="0"/>
              <w:ind w:firstLine="0" w:firstLineChars="0"/>
              <w:rPr>
                <w:rFonts w:hint="eastAsia" w:ascii="宋体" w:hAnsi="宋体" w:eastAsia="宋体" w:cs="宋体"/>
              </w:rPr>
            </w:pPr>
            <w:r>
              <w:rPr>
                <w:rFonts w:hint="eastAsia" w:ascii="宋体" w:hAnsi="宋体" w:eastAsia="宋体" w:cs="宋体"/>
              </w:rPr>
              <w:t>（限1页）</w:t>
            </w:r>
          </w:p>
        </w:tc>
      </w:tr>
    </w:tbl>
    <w:p>
      <w:pPr>
        <w:pStyle w:val="4"/>
        <w:adjustRightInd w:val="0"/>
        <w:snapToGrid w:val="0"/>
        <w:rPr>
          <w:rFonts w:hint="eastAsia" w:ascii="宋体" w:hAnsi="宋体" w:eastAsia="宋体" w:cs="宋体"/>
        </w:rPr>
      </w:pPr>
    </w:p>
    <w:p>
      <w:pPr>
        <w:pStyle w:val="4"/>
        <w:adjustRightInd w:val="0"/>
        <w:snapToGrid w:val="0"/>
        <w:rPr>
          <w:rFonts w:hint="eastAsia" w:ascii="宋体" w:hAnsi="宋体" w:eastAsia="宋体" w:cs="宋体"/>
        </w:rPr>
      </w:pPr>
      <w:r>
        <w:rPr>
          <w:rFonts w:hint="eastAsia" w:ascii="宋体" w:hAnsi="宋体" w:eastAsia="宋体" w:cs="宋体"/>
        </w:rPr>
        <w:t>4．《其他证明》是指支持项目技术发明、完成人贡献的其他相关证明，如：论文提交全文、专著提交首页及版权页复印件。</w:t>
      </w:r>
    </w:p>
    <w:p>
      <w:pPr>
        <w:pStyle w:val="4"/>
        <w:adjustRightInd w:val="0"/>
        <w:snapToGrid w:val="0"/>
        <w:ind w:firstLine="0" w:firstLineChars="0"/>
        <w:jc w:val="left"/>
        <w:rPr>
          <w:rFonts w:hint="eastAsia" w:ascii="Times New Roman"/>
        </w:rPr>
      </w:pPr>
    </w:p>
    <w:sectPr>
      <w:footerReference r:id="rId5" w:type="default"/>
      <w:footerReference r:id="rId6" w:type="even"/>
      <w:pgSz w:w="11906" w:h="16838"/>
      <w:pgMar w:top="1474" w:right="1134" w:bottom="1134" w:left="1134" w:header="0"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6</w:t>
    </w:r>
    <w:r>
      <w:rPr>
        <w:rStyle w:val="12"/>
      </w:rPr>
      <w:fldChar w:fldCharType="end"/>
    </w:r>
  </w:p>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18</w:t>
    </w:r>
    <w:r>
      <w:rPr>
        <w:rStyle w:val="12"/>
      </w:rPr>
      <w:fldChar w:fldCharType="end"/>
    </w:r>
  </w:p>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832F9E"/>
    <w:multiLevelType w:val="multilevel"/>
    <w:tmpl w:val="43832F9E"/>
    <w:lvl w:ilvl="0" w:tentative="0">
      <w:start w:val="1"/>
      <w:numFmt w:val="upperLetter"/>
      <w:lvlText w:val="%1、"/>
      <w:lvlJc w:val="left"/>
      <w:pPr>
        <w:tabs>
          <w:tab w:val="left" w:pos="405"/>
        </w:tabs>
        <w:ind w:left="405" w:hanging="405"/>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5NzcxZmE5MzE4ODhmMjZjYmY3YTFkN2UzMmY0MTcifQ=="/>
  </w:docVars>
  <w:rsids>
    <w:rsidRoot w:val="00123123"/>
    <w:rsid w:val="0002613F"/>
    <w:rsid w:val="00030A4F"/>
    <w:rsid w:val="00060787"/>
    <w:rsid w:val="00061E3C"/>
    <w:rsid w:val="00064979"/>
    <w:rsid w:val="00064D7F"/>
    <w:rsid w:val="000A55BD"/>
    <w:rsid w:val="000D1236"/>
    <w:rsid w:val="000E2047"/>
    <w:rsid w:val="00117C48"/>
    <w:rsid w:val="00123123"/>
    <w:rsid w:val="00126185"/>
    <w:rsid w:val="001372B1"/>
    <w:rsid w:val="00137BE2"/>
    <w:rsid w:val="0014255A"/>
    <w:rsid w:val="00144A56"/>
    <w:rsid w:val="0016373A"/>
    <w:rsid w:val="00165169"/>
    <w:rsid w:val="001660CF"/>
    <w:rsid w:val="00166A35"/>
    <w:rsid w:val="00173141"/>
    <w:rsid w:val="00187867"/>
    <w:rsid w:val="001A1730"/>
    <w:rsid w:val="001C7C0F"/>
    <w:rsid w:val="001D5CBC"/>
    <w:rsid w:val="001E6C58"/>
    <w:rsid w:val="001F670E"/>
    <w:rsid w:val="002101E3"/>
    <w:rsid w:val="002148A8"/>
    <w:rsid w:val="00230F1A"/>
    <w:rsid w:val="00253780"/>
    <w:rsid w:val="00256782"/>
    <w:rsid w:val="00260FF9"/>
    <w:rsid w:val="00266192"/>
    <w:rsid w:val="002758AC"/>
    <w:rsid w:val="002941DE"/>
    <w:rsid w:val="002C0019"/>
    <w:rsid w:val="00313A32"/>
    <w:rsid w:val="00317FFD"/>
    <w:rsid w:val="00324147"/>
    <w:rsid w:val="00337458"/>
    <w:rsid w:val="003374AB"/>
    <w:rsid w:val="003829AC"/>
    <w:rsid w:val="003B09BB"/>
    <w:rsid w:val="0040129D"/>
    <w:rsid w:val="004120D9"/>
    <w:rsid w:val="004223B6"/>
    <w:rsid w:val="004248E7"/>
    <w:rsid w:val="00436E23"/>
    <w:rsid w:val="00442999"/>
    <w:rsid w:val="00444239"/>
    <w:rsid w:val="004573A6"/>
    <w:rsid w:val="004A5D2E"/>
    <w:rsid w:val="004A76BF"/>
    <w:rsid w:val="004D7EFF"/>
    <w:rsid w:val="004E142D"/>
    <w:rsid w:val="004E7AA8"/>
    <w:rsid w:val="004F3038"/>
    <w:rsid w:val="00522351"/>
    <w:rsid w:val="0057392B"/>
    <w:rsid w:val="005848C7"/>
    <w:rsid w:val="00585583"/>
    <w:rsid w:val="005F0325"/>
    <w:rsid w:val="00617F43"/>
    <w:rsid w:val="006558B9"/>
    <w:rsid w:val="00680329"/>
    <w:rsid w:val="006A10E4"/>
    <w:rsid w:val="006F46AB"/>
    <w:rsid w:val="006F48EC"/>
    <w:rsid w:val="00715359"/>
    <w:rsid w:val="007301C4"/>
    <w:rsid w:val="007313E0"/>
    <w:rsid w:val="00742821"/>
    <w:rsid w:val="00755391"/>
    <w:rsid w:val="007932E0"/>
    <w:rsid w:val="007B25CB"/>
    <w:rsid w:val="007C1C2E"/>
    <w:rsid w:val="00802424"/>
    <w:rsid w:val="00805FD5"/>
    <w:rsid w:val="008067D9"/>
    <w:rsid w:val="0080748A"/>
    <w:rsid w:val="00877CB9"/>
    <w:rsid w:val="008B4628"/>
    <w:rsid w:val="008C48A4"/>
    <w:rsid w:val="008E0D3C"/>
    <w:rsid w:val="00972704"/>
    <w:rsid w:val="009762FA"/>
    <w:rsid w:val="0098437E"/>
    <w:rsid w:val="009949FD"/>
    <w:rsid w:val="00995DAF"/>
    <w:rsid w:val="009A340C"/>
    <w:rsid w:val="009B36D9"/>
    <w:rsid w:val="009F06BC"/>
    <w:rsid w:val="009F2AB0"/>
    <w:rsid w:val="00A22206"/>
    <w:rsid w:val="00A245E3"/>
    <w:rsid w:val="00A27DA6"/>
    <w:rsid w:val="00A9122B"/>
    <w:rsid w:val="00AA1392"/>
    <w:rsid w:val="00AA4A56"/>
    <w:rsid w:val="00AC608D"/>
    <w:rsid w:val="00AD1C67"/>
    <w:rsid w:val="00B14813"/>
    <w:rsid w:val="00B15600"/>
    <w:rsid w:val="00B17434"/>
    <w:rsid w:val="00B17521"/>
    <w:rsid w:val="00BA1211"/>
    <w:rsid w:val="00BA1D51"/>
    <w:rsid w:val="00BC0F60"/>
    <w:rsid w:val="00BD22C6"/>
    <w:rsid w:val="00C153C2"/>
    <w:rsid w:val="00C15AC5"/>
    <w:rsid w:val="00C41BC7"/>
    <w:rsid w:val="00C537B5"/>
    <w:rsid w:val="00C579C2"/>
    <w:rsid w:val="00C650DC"/>
    <w:rsid w:val="00C76CDB"/>
    <w:rsid w:val="00C8018C"/>
    <w:rsid w:val="00C86346"/>
    <w:rsid w:val="00CB0E51"/>
    <w:rsid w:val="00CF16FC"/>
    <w:rsid w:val="00D11807"/>
    <w:rsid w:val="00D13774"/>
    <w:rsid w:val="00D15DC4"/>
    <w:rsid w:val="00D514D7"/>
    <w:rsid w:val="00D62E50"/>
    <w:rsid w:val="00D644E3"/>
    <w:rsid w:val="00D7146B"/>
    <w:rsid w:val="00D8104B"/>
    <w:rsid w:val="00D95C56"/>
    <w:rsid w:val="00DB0B59"/>
    <w:rsid w:val="00DC19F3"/>
    <w:rsid w:val="00DD5247"/>
    <w:rsid w:val="00E06943"/>
    <w:rsid w:val="00E51980"/>
    <w:rsid w:val="00F42CB4"/>
    <w:rsid w:val="00F65A22"/>
    <w:rsid w:val="00FB58BB"/>
    <w:rsid w:val="00FD4FBD"/>
    <w:rsid w:val="00FE3F39"/>
    <w:rsid w:val="00FF56BA"/>
    <w:rsid w:val="0C327CD5"/>
    <w:rsid w:val="0D4D098D"/>
    <w:rsid w:val="14587791"/>
    <w:rsid w:val="18B04D03"/>
    <w:rsid w:val="28475D29"/>
    <w:rsid w:val="2B1647E1"/>
    <w:rsid w:val="36D03A39"/>
    <w:rsid w:val="395F2C00"/>
    <w:rsid w:val="3AB82813"/>
    <w:rsid w:val="3D3A0863"/>
    <w:rsid w:val="3E174EB0"/>
    <w:rsid w:val="3FCF6488"/>
    <w:rsid w:val="40771545"/>
    <w:rsid w:val="49F26956"/>
    <w:rsid w:val="4CF462A6"/>
    <w:rsid w:val="50995C65"/>
    <w:rsid w:val="51DA00D4"/>
    <w:rsid w:val="598E1644"/>
    <w:rsid w:val="60394BFF"/>
    <w:rsid w:val="61A97F75"/>
    <w:rsid w:val="653B59DE"/>
    <w:rsid w:val="6FE15E11"/>
    <w:rsid w:val="710A726A"/>
    <w:rsid w:val="71A2260E"/>
    <w:rsid w:val="741C63A6"/>
    <w:rsid w:val="753B10C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uiPriority w:val="0"/>
    <w:pPr>
      <w:spacing w:line="600" w:lineRule="exact"/>
      <w:jc w:val="center"/>
    </w:pPr>
    <w:rPr>
      <w:b/>
      <w:color w:val="000000"/>
      <w:sz w:val="52"/>
    </w:rPr>
  </w:style>
  <w:style w:type="paragraph" w:styleId="3">
    <w:name w:val="Body Text Indent"/>
    <w:basedOn w:val="1"/>
    <w:autoRedefine/>
    <w:qFormat/>
    <w:uiPriority w:val="0"/>
    <w:pPr>
      <w:spacing w:after="120"/>
      <w:ind w:left="420" w:leftChars="200"/>
    </w:pPr>
  </w:style>
  <w:style w:type="paragraph" w:styleId="4">
    <w:name w:val="Plain Text"/>
    <w:basedOn w:val="1"/>
    <w:uiPriority w:val="0"/>
    <w:pPr>
      <w:spacing w:line="360" w:lineRule="auto"/>
      <w:ind w:firstLine="480" w:firstLineChars="200"/>
    </w:pPr>
    <w:rPr>
      <w:rFonts w:ascii="仿宋_GB2312"/>
      <w:sz w:val="24"/>
    </w:rPr>
  </w:style>
  <w:style w:type="paragraph" w:styleId="5">
    <w:name w:val="Balloon Text"/>
    <w:basedOn w:val="1"/>
    <w:autoRedefine/>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autoRedefine/>
    <w:qFormat/>
    <w:uiPriority w:val="0"/>
  </w:style>
  <w:style w:type="character" w:customStyle="1" w:styleId="13">
    <w:name w:val="页眉 Char"/>
    <w:basedOn w:val="11"/>
    <w:link w:val="7"/>
    <w:qFormat/>
    <w:uiPriority w:val="0"/>
    <w:rPr>
      <w:kern w:val="2"/>
      <w:sz w:val="18"/>
      <w:szCs w:val="18"/>
    </w:rPr>
  </w:style>
  <w:style w:type="paragraph" w:customStyle="1" w:styleId="14">
    <w:name w:val="pp"/>
    <w:basedOn w:val="1"/>
    <w:qFormat/>
    <w:uiPriority w:val="0"/>
    <w:pPr>
      <w:widowControl/>
      <w:spacing w:before="100" w:beforeAutospacing="1" w:after="100" w:afterAutospacing="1" w:line="320" w:lineRule="atLeast"/>
      <w:ind w:firstLine="480"/>
      <w:jc w:val="left"/>
    </w:pPr>
    <w:rPr>
      <w:rFonts w:ascii="宋体" w:hAnsi="宋体"/>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CCS</Company>
  <Pages>20</Pages>
  <Words>6294</Words>
  <Characters>6451</Characters>
  <Lines>54</Lines>
  <Paragraphs>15</Paragraphs>
  <TotalTime>0</TotalTime>
  <ScaleCrop>false</ScaleCrop>
  <LinksUpToDate>false</LinksUpToDate>
  <CharactersWithSpaces>7234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2006-04-13T02:40:00Z</dcterms:created>
  <dc:creator>Liujie</dc:creator>
  <cp:lastModifiedBy>王主任</cp:lastModifiedBy>
  <cp:lastPrinted>2021-06-15T05:45:00Z</cp:lastPrinted>
  <dcterms:modified xsi:type="dcterms:W3CDTF">2024-03-02T19:12:49Z</dcterms:modified>
  <dc:title>中国硅酸盐学会建筑材料科学技术奖</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BE412BAB540B41E58122A332C9207416</vt:lpwstr>
  </property>
</Properties>
</file>